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94BE9" w14:textId="3FFEB540" w:rsidR="00470E3F" w:rsidRDefault="00470E3F">
      <w:pPr>
        <w:pStyle w:val="BodyText2"/>
      </w:pPr>
      <w:r>
        <w:t>STCP 02-1 Issue 00</w:t>
      </w:r>
      <w:r w:rsidR="00F07BE2">
        <w:t>9</w:t>
      </w:r>
      <w:r>
        <w:t xml:space="preserve"> Alarm &amp; Event Management </w:t>
      </w:r>
    </w:p>
    <w:p w14:paraId="5C51FC37" w14:textId="77777777" w:rsidR="00470E3F" w:rsidRDefault="00470E3F" w:rsidP="00460BD0">
      <w:pPr>
        <w:pStyle w:val="Heading5"/>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70E3F" w14:paraId="7B60E4E0" w14:textId="77777777">
        <w:tc>
          <w:tcPr>
            <w:tcW w:w="2518" w:type="dxa"/>
          </w:tcPr>
          <w:p w14:paraId="5045AA43" w14:textId="77777777" w:rsidR="00470E3F" w:rsidRDefault="0048021C">
            <w:pPr>
              <w:spacing w:before="120"/>
              <w:jc w:val="center"/>
              <w:rPr>
                <w:b/>
                <w:color w:val="000000"/>
              </w:rPr>
            </w:pPr>
            <w:r>
              <w:rPr>
                <w:b/>
                <w:color w:val="000000"/>
              </w:rPr>
              <w:t>Party</w:t>
            </w:r>
          </w:p>
        </w:tc>
        <w:tc>
          <w:tcPr>
            <w:tcW w:w="2126" w:type="dxa"/>
          </w:tcPr>
          <w:p w14:paraId="1BA1B5D7" w14:textId="77777777" w:rsidR="00470E3F" w:rsidRDefault="00470E3F">
            <w:pPr>
              <w:spacing w:before="120"/>
              <w:jc w:val="center"/>
              <w:rPr>
                <w:b/>
                <w:color w:val="000000"/>
              </w:rPr>
            </w:pPr>
            <w:r>
              <w:rPr>
                <w:b/>
                <w:color w:val="000000"/>
              </w:rPr>
              <w:t>Name of Party Representative</w:t>
            </w:r>
          </w:p>
        </w:tc>
        <w:tc>
          <w:tcPr>
            <w:tcW w:w="2552" w:type="dxa"/>
          </w:tcPr>
          <w:p w14:paraId="25C9C95B" w14:textId="77777777" w:rsidR="00470E3F" w:rsidRDefault="00470E3F">
            <w:pPr>
              <w:spacing w:before="120"/>
              <w:jc w:val="center"/>
              <w:rPr>
                <w:b/>
                <w:color w:val="000000"/>
              </w:rPr>
            </w:pPr>
            <w:r>
              <w:rPr>
                <w:b/>
                <w:color w:val="000000"/>
              </w:rPr>
              <w:t>Signature</w:t>
            </w:r>
          </w:p>
        </w:tc>
        <w:tc>
          <w:tcPr>
            <w:tcW w:w="1276" w:type="dxa"/>
          </w:tcPr>
          <w:p w14:paraId="493E7024" w14:textId="77777777" w:rsidR="00470E3F" w:rsidRDefault="00470E3F">
            <w:pPr>
              <w:spacing w:before="120"/>
              <w:jc w:val="center"/>
              <w:rPr>
                <w:b/>
                <w:color w:val="000000"/>
              </w:rPr>
            </w:pPr>
            <w:r>
              <w:rPr>
                <w:b/>
                <w:color w:val="000000"/>
              </w:rPr>
              <w:t>Date</w:t>
            </w:r>
          </w:p>
        </w:tc>
      </w:tr>
      <w:tr w:rsidR="00570349" w14:paraId="6EC0B319" w14:textId="77777777">
        <w:trPr>
          <w:trHeight w:val="630"/>
        </w:trPr>
        <w:tc>
          <w:tcPr>
            <w:tcW w:w="2518" w:type="dxa"/>
            <w:vAlign w:val="center"/>
          </w:tcPr>
          <w:p w14:paraId="4F39505F" w14:textId="088AA6E7" w:rsidR="00570349" w:rsidRDefault="007338F1">
            <w:pPr>
              <w:ind w:right="175"/>
              <w:rPr>
                <w:sz w:val="22"/>
                <w:lang w:eastAsia="en-GB"/>
              </w:rPr>
            </w:pPr>
            <w:r>
              <w:rPr>
                <w:sz w:val="22"/>
                <w:lang w:eastAsia="en-GB"/>
              </w:rPr>
              <w:t>The Company</w:t>
            </w:r>
          </w:p>
        </w:tc>
        <w:tc>
          <w:tcPr>
            <w:tcW w:w="2126" w:type="dxa"/>
            <w:vAlign w:val="center"/>
          </w:tcPr>
          <w:p w14:paraId="64CD3509" w14:textId="77777777" w:rsidR="00570349" w:rsidRDefault="00570349">
            <w:pPr>
              <w:rPr>
                <w:color w:val="000000"/>
                <w:sz w:val="22"/>
              </w:rPr>
            </w:pPr>
          </w:p>
        </w:tc>
        <w:tc>
          <w:tcPr>
            <w:tcW w:w="2552" w:type="dxa"/>
            <w:vAlign w:val="center"/>
          </w:tcPr>
          <w:p w14:paraId="2F788305" w14:textId="77777777" w:rsidR="00570349" w:rsidRDefault="00570349">
            <w:pPr>
              <w:rPr>
                <w:color w:val="000000"/>
                <w:sz w:val="22"/>
              </w:rPr>
            </w:pPr>
          </w:p>
        </w:tc>
        <w:tc>
          <w:tcPr>
            <w:tcW w:w="1276" w:type="dxa"/>
            <w:vAlign w:val="center"/>
          </w:tcPr>
          <w:p w14:paraId="3D472E1C" w14:textId="77777777" w:rsidR="00570349" w:rsidRDefault="00570349">
            <w:pPr>
              <w:rPr>
                <w:color w:val="000000"/>
                <w:sz w:val="22"/>
              </w:rPr>
            </w:pPr>
          </w:p>
        </w:tc>
      </w:tr>
      <w:tr w:rsidR="00470E3F" w14:paraId="3F687D7E" w14:textId="77777777">
        <w:trPr>
          <w:trHeight w:val="630"/>
        </w:trPr>
        <w:tc>
          <w:tcPr>
            <w:tcW w:w="2518" w:type="dxa"/>
            <w:vAlign w:val="center"/>
          </w:tcPr>
          <w:p w14:paraId="71A3B87F" w14:textId="77777777" w:rsidR="00470E3F" w:rsidRDefault="00470E3F">
            <w:pPr>
              <w:ind w:right="175"/>
              <w:rPr>
                <w:color w:val="000000"/>
                <w:sz w:val="22"/>
              </w:rPr>
            </w:pPr>
            <w:r>
              <w:rPr>
                <w:sz w:val="22"/>
                <w:lang w:eastAsia="en-GB"/>
              </w:rPr>
              <w:t>National</w:t>
            </w:r>
            <w:r w:rsidR="00CA06C3">
              <w:rPr>
                <w:sz w:val="22"/>
                <w:lang w:eastAsia="en-GB"/>
              </w:rPr>
              <w:t xml:space="preserve"> Grid Electricity Transmission </w:t>
            </w:r>
            <w:r>
              <w:rPr>
                <w:sz w:val="22"/>
                <w:lang w:eastAsia="en-GB"/>
              </w:rPr>
              <w:t>plc</w:t>
            </w:r>
          </w:p>
        </w:tc>
        <w:tc>
          <w:tcPr>
            <w:tcW w:w="2126" w:type="dxa"/>
            <w:vAlign w:val="center"/>
          </w:tcPr>
          <w:p w14:paraId="30E9C810" w14:textId="77777777" w:rsidR="00470E3F" w:rsidRDefault="00470E3F">
            <w:pPr>
              <w:rPr>
                <w:color w:val="000000"/>
                <w:sz w:val="22"/>
              </w:rPr>
            </w:pPr>
          </w:p>
        </w:tc>
        <w:tc>
          <w:tcPr>
            <w:tcW w:w="2552" w:type="dxa"/>
            <w:vAlign w:val="center"/>
          </w:tcPr>
          <w:p w14:paraId="13ACE542" w14:textId="77777777" w:rsidR="00470E3F" w:rsidRDefault="00470E3F">
            <w:pPr>
              <w:rPr>
                <w:color w:val="000000"/>
                <w:sz w:val="22"/>
              </w:rPr>
            </w:pPr>
          </w:p>
        </w:tc>
        <w:tc>
          <w:tcPr>
            <w:tcW w:w="1276" w:type="dxa"/>
            <w:vAlign w:val="center"/>
          </w:tcPr>
          <w:p w14:paraId="6AE3C77A" w14:textId="77777777" w:rsidR="00470E3F" w:rsidRDefault="00470E3F">
            <w:pPr>
              <w:rPr>
                <w:color w:val="000000"/>
                <w:sz w:val="22"/>
              </w:rPr>
            </w:pPr>
          </w:p>
        </w:tc>
      </w:tr>
      <w:tr w:rsidR="00470E3F" w14:paraId="09C6F0F0" w14:textId="77777777">
        <w:trPr>
          <w:trHeight w:val="630"/>
        </w:trPr>
        <w:tc>
          <w:tcPr>
            <w:tcW w:w="2518" w:type="dxa"/>
            <w:vAlign w:val="center"/>
          </w:tcPr>
          <w:p w14:paraId="26A33373" w14:textId="77777777" w:rsidR="00470E3F" w:rsidRDefault="00470E3F">
            <w:pPr>
              <w:rPr>
                <w:color w:val="000000"/>
                <w:sz w:val="22"/>
              </w:rPr>
            </w:pPr>
            <w:r>
              <w:rPr>
                <w:sz w:val="22"/>
                <w:lang w:eastAsia="en-GB"/>
              </w:rPr>
              <w:t xml:space="preserve">SP Transmission </w:t>
            </w:r>
            <w:r w:rsidR="00B4431E">
              <w:rPr>
                <w:sz w:val="22"/>
                <w:lang w:eastAsia="en-GB"/>
              </w:rPr>
              <w:t>plc</w:t>
            </w:r>
          </w:p>
        </w:tc>
        <w:tc>
          <w:tcPr>
            <w:tcW w:w="2126" w:type="dxa"/>
            <w:vAlign w:val="center"/>
          </w:tcPr>
          <w:p w14:paraId="5DF99319" w14:textId="77777777" w:rsidR="00470E3F" w:rsidRDefault="00470E3F">
            <w:pPr>
              <w:rPr>
                <w:color w:val="000000"/>
                <w:sz w:val="22"/>
              </w:rPr>
            </w:pPr>
          </w:p>
        </w:tc>
        <w:tc>
          <w:tcPr>
            <w:tcW w:w="2552" w:type="dxa"/>
            <w:vAlign w:val="center"/>
          </w:tcPr>
          <w:p w14:paraId="4A8D1B7F" w14:textId="77777777" w:rsidR="00470E3F" w:rsidRDefault="00470E3F">
            <w:pPr>
              <w:rPr>
                <w:color w:val="000000"/>
                <w:sz w:val="22"/>
              </w:rPr>
            </w:pPr>
          </w:p>
        </w:tc>
        <w:tc>
          <w:tcPr>
            <w:tcW w:w="1276" w:type="dxa"/>
            <w:vAlign w:val="center"/>
          </w:tcPr>
          <w:p w14:paraId="2264A2D1" w14:textId="77777777" w:rsidR="00470E3F" w:rsidRDefault="00470E3F">
            <w:pPr>
              <w:rPr>
                <w:color w:val="000000"/>
                <w:sz w:val="22"/>
              </w:rPr>
            </w:pPr>
          </w:p>
        </w:tc>
      </w:tr>
      <w:tr w:rsidR="00470E3F" w14:paraId="5B3D2D72" w14:textId="77777777">
        <w:trPr>
          <w:trHeight w:val="630"/>
        </w:trPr>
        <w:tc>
          <w:tcPr>
            <w:tcW w:w="2518" w:type="dxa"/>
            <w:vAlign w:val="center"/>
          </w:tcPr>
          <w:p w14:paraId="3015E5D4" w14:textId="77777777" w:rsidR="00470E3F" w:rsidRDefault="00CA06C3">
            <w:pPr>
              <w:rPr>
                <w:sz w:val="22"/>
                <w:lang w:eastAsia="en-GB"/>
              </w:rPr>
            </w:pPr>
            <w:r>
              <w:rPr>
                <w:sz w:val="22"/>
                <w:lang w:eastAsia="en-GB"/>
              </w:rPr>
              <w:t xml:space="preserve">Scottish Hydro </w:t>
            </w:r>
            <w:r w:rsidR="00470E3F">
              <w:rPr>
                <w:sz w:val="22"/>
                <w:lang w:eastAsia="en-GB"/>
              </w:rPr>
              <w:t>Electric</w:t>
            </w:r>
          </w:p>
          <w:p w14:paraId="531ECA29" w14:textId="77777777" w:rsidR="00470E3F" w:rsidRDefault="00470E3F">
            <w:pPr>
              <w:rPr>
                <w:color w:val="000000"/>
                <w:sz w:val="22"/>
              </w:rPr>
            </w:pPr>
            <w:r>
              <w:rPr>
                <w:sz w:val="22"/>
                <w:lang w:eastAsia="en-GB"/>
              </w:rPr>
              <w:t xml:space="preserve">Transmission </w:t>
            </w:r>
            <w:r w:rsidR="00B4431E">
              <w:rPr>
                <w:sz w:val="22"/>
                <w:lang w:eastAsia="en-GB"/>
              </w:rPr>
              <w:t>plc</w:t>
            </w:r>
          </w:p>
        </w:tc>
        <w:tc>
          <w:tcPr>
            <w:tcW w:w="2126" w:type="dxa"/>
            <w:vAlign w:val="center"/>
          </w:tcPr>
          <w:p w14:paraId="5F3E600F" w14:textId="77777777" w:rsidR="00470E3F" w:rsidRDefault="00470E3F">
            <w:pPr>
              <w:rPr>
                <w:color w:val="000000"/>
                <w:sz w:val="22"/>
              </w:rPr>
            </w:pPr>
          </w:p>
        </w:tc>
        <w:tc>
          <w:tcPr>
            <w:tcW w:w="2552" w:type="dxa"/>
            <w:vAlign w:val="center"/>
          </w:tcPr>
          <w:p w14:paraId="76F7FF21" w14:textId="77777777" w:rsidR="00470E3F" w:rsidRDefault="00470E3F">
            <w:pPr>
              <w:rPr>
                <w:color w:val="000000"/>
                <w:sz w:val="22"/>
              </w:rPr>
            </w:pPr>
          </w:p>
        </w:tc>
        <w:tc>
          <w:tcPr>
            <w:tcW w:w="1276" w:type="dxa"/>
            <w:vAlign w:val="center"/>
          </w:tcPr>
          <w:p w14:paraId="23039378" w14:textId="77777777" w:rsidR="00470E3F" w:rsidRDefault="00470E3F">
            <w:pPr>
              <w:rPr>
                <w:color w:val="000000"/>
                <w:sz w:val="22"/>
              </w:rPr>
            </w:pPr>
          </w:p>
        </w:tc>
      </w:tr>
      <w:tr w:rsidR="0048021C" w14:paraId="7FFC267A" w14:textId="77777777">
        <w:trPr>
          <w:trHeight w:val="630"/>
        </w:trPr>
        <w:tc>
          <w:tcPr>
            <w:tcW w:w="2518" w:type="dxa"/>
            <w:vAlign w:val="center"/>
          </w:tcPr>
          <w:p w14:paraId="550559DC" w14:textId="77777777" w:rsidR="0048021C" w:rsidRDefault="0048021C">
            <w:pPr>
              <w:rPr>
                <w:sz w:val="22"/>
                <w:lang w:eastAsia="en-GB"/>
              </w:rPr>
            </w:pPr>
            <w:r>
              <w:rPr>
                <w:sz w:val="22"/>
                <w:lang w:eastAsia="en-GB"/>
              </w:rPr>
              <w:t>Offshore Transmission Owners</w:t>
            </w:r>
          </w:p>
        </w:tc>
        <w:tc>
          <w:tcPr>
            <w:tcW w:w="2126" w:type="dxa"/>
            <w:vAlign w:val="center"/>
          </w:tcPr>
          <w:p w14:paraId="495538E5" w14:textId="77777777" w:rsidR="0048021C" w:rsidRDefault="0048021C">
            <w:pPr>
              <w:rPr>
                <w:color w:val="000000"/>
                <w:sz w:val="22"/>
              </w:rPr>
            </w:pPr>
          </w:p>
        </w:tc>
        <w:tc>
          <w:tcPr>
            <w:tcW w:w="2552" w:type="dxa"/>
            <w:vAlign w:val="center"/>
          </w:tcPr>
          <w:p w14:paraId="65747936" w14:textId="77777777" w:rsidR="0048021C" w:rsidRDefault="0048021C">
            <w:pPr>
              <w:rPr>
                <w:color w:val="000000"/>
                <w:sz w:val="22"/>
              </w:rPr>
            </w:pPr>
          </w:p>
        </w:tc>
        <w:tc>
          <w:tcPr>
            <w:tcW w:w="1276" w:type="dxa"/>
            <w:vAlign w:val="center"/>
          </w:tcPr>
          <w:p w14:paraId="405B0C85" w14:textId="77777777" w:rsidR="0048021C" w:rsidRDefault="0048021C">
            <w:pPr>
              <w:rPr>
                <w:color w:val="000000"/>
                <w:sz w:val="22"/>
              </w:rPr>
            </w:pPr>
          </w:p>
        </w:tc>
      </w:tr>
      <w:tr w:rsidR="00D161F3" w14:paraId="7D1C0043" w14:textId="77777777">
        <w:trPr>
          <w:trHeight w:val="630"/>
        </w:trPr>
        <w:tc>
          <w:tcPr>
            <w:tcW w:w="2518" w:type="dxa"/>
            <w:vAlign w:val="center"/>
          </w:tcPr>
          <w:p w14:paraId="622B3672" w14:textId="3F0DC62B" w:rsidR="00D161F3" w:rsidRDefault="00DA724C">
            <w:pPr>
              <w:rPr>
                <w:sz w:val="22"/>
                <w:lang w:eastAsia="en-GB"/>
              </w:rPr>
            </w:pPr>
            <w:r>
              <w:rPr>
                <w:sz w:val="22"/>
                <w:lang w:eastAsia="en-GB"/>
              </w:rPr>
              <w:t>Competitively Appointed Transmission Owners</w:t>
            </w:r>
          </w:p>
        </w:tc>
        <w:tc>
          <w:tcPr>
            <w:tcW w:w="2126" w:type="dxa"/>
            <w:vAlign w:val="center"/>
          </w:tcPr>
          <w:p w14:paraId="2ED4A2D5" w14:textId="77777777" w:rsidR="00D161F3" w:rsidRDefault="00D161F3">
            <w:pPr>
              <w:rPr>
                <w:color w:val="000000"/>
                <w:sz w:val="22"/>
              </w:rPr>
            </w:pPr>
          </w:p>
        </w:tc>
        <w:tc>
          <w:tcPr>
            <w:tcW w:w="2552" w:type="dxa"/>
            <w:vAlign w:val="center"/>
          </w:tcPr>
          <w:p w14:paraId="2E77A30A" w14:textId="77777777" w:rsidR="00D161F3" w:rsidRDefault="00D161F3">
            <w:pPr>
              <w:rPr>
                <w:color w:val="000000"/>
                <w:sz w:val="22"/>
              </w:rPr>
            </w:pPr>
          </w:p>
        </w:tc>
        <w:tc>
          <w:tcPr>
            <w:tcW w:w="1276" w:type="dxa"/>
            <w:vAlign w:val="center"/>
          </w:tcPr>
          <w:p w14:paraId="3EB6926C" w14:textId="77777777" w:rsidR="00D161F3" w:rsidRDefault="00D161F3">
            <w:pPr>
              <w:rPr>
                <w:color w:val="000000"/>
                <w:sz w:val="22"/>
              </w:rPr>
            </w:pPr>
          </w:p>
        </w:tc>
      </w:tr>
    </w:tbl>
    <w:p w14:paraId="075D0033" w14:textId="77777777" w:rsidR="00B4431E" w:rsidRDefault="00B4431E">
      <w:pPr>
        <w:pStyle w:val="Heading5"/>
        <w:rPr>
          <w:sz w:val="24"/>
        </w:rPr>
      </w:pPr>
    </w:p>
    <w:p w14:paraId="15DD4AF8" w14:textId="77777777" w:rsidR="00470E3F" w:rsidRDefault="00470E3F">
      <w:pPr>
        <w:pStyle w:val="Heading5"/>
        <w:rPr>
          <w:sz w:val="24"/>
        </w:rPr>
      </w:pPr>
      <w:r>
        <w:rPr>
          <w:sz w:val="24"/>
        </w:rPr>
        <w:t xml:space="preserve">STC Procedure Change Control History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70E3F" w14:paraId="1FBF2C50" w14:textId="77777777" w:rsidTr="6B43E2C8">
        <w:tc>
          <w:tcPr>
            <w:tcW w:w="1526" w:type="dxa"/>
          </w:tcPr>
          <w:p w14:paraId="6591C689" w14:textId="77777777" w:rsidR="00470E3F" w:rsidRDefault="00470E3F">
            <w:r>
              <w:t>Issue 001</w:t>
            </w:r>
          </w:p>
        </w:tc>
        <w:tc>
          <w:tcPr>
            <w:tcW w:w="1417" w:type="dxa"/>
          </w:tcPr>
          <w:p w14:paraId="247A69B0" w14:textId="77777777" w:rsidR="00470E3F" w:rsidRDefault="00470E3F">
            <w:r>
              <w:t>01/04/2005</w:t>
            </w:r>
          </w:p>
        </w:tc>
        <w:tc>
          <w:tcPr>
            <w:tcW w:w="5579" w:type="dxa"/>
          </w:tcPr>
          <w:p w14:paraId="07353858" w14:textId="77777777" w:rsidR="00470E3F" w:rsidRDefault="00470E3F">
            <w:pPr>
              <w:autoSpaceDE w:val="0"/>
              <w:autoSpaceDN w:val="0"/>
              <w:adjustRightInd w:val="0"/>
              <w:rPr>
                <w:lang w:eastAsia="en-GB"/>
              </w:rPr>
            </w:pPr>
            <w:r>
              <w:rPr>
                <w:lang w:eastAsia="en-GB"/>
              </w:rPr>
              <w:t>BETTA Go-Live Version</w:t>
            </w:r>
          </w:p>
        </w:tc>
      </w:tr>
      <w:tr w:rsidR="00470E3F" w14:paraId="18B4C43C" w14:textId="77777777" w:rsidTr="6B43E2C8">
        <w:tc>
          <w:tcPr>
            <w:tcW w:w="1526" w:type="dxa"/>
          </w:tcPr>
          <w:p w14:paraId="0413B037" w14:textId="77777777" w:rsidR="00470E3F" w:rsidRDefault="00470E3F">
            <w:r>
              <w:t>Issue 002</w:t>
            </w:r>
          </w:p>
        </w:tc>
        <w:tc>
          <w:tcPr>
            <w:tcW w:w="1417" w:type="dxa"/>
          </w:tcPr>
          <w:p w14:paraId="025BD579" w14:textId="77777777" w:rsidR="00470E3F" w:rsidRDefault="00470E3F">
            <w:r>
              <w:t>28/07/2005</w:t>
            </w:r>
          </w:p>
        </w:tc>
        <w:tc>
          <w:tcPr>
            <w:tcW w:w="5579" w:type="dxa"/>
          </w:tcPr>
          <w:p w14:paraId="18192BDF" w14:textId="77777777" w:rsidR="00470E3F" w:rsidRDefault="00470E3F">
            <w:r>
              <w:t>Issue 002 incorporating PA031</w:t>
            </w:r>
          </w:p>
        </w:tc>
      </w:tr>
      <w:tr w:rsidR="00470E3F" w14:paraId="73503234" w14:textId="77777777" w:rsidTr="6B43E2C8">
        <w:tc>
          <w:tcPr>
            <w:tcW w:w="1526" w:type="dxa"/>
          </w:tcPr>
          <w:p w14:paraId="69D90172" w14:textId="77777777" w:rsidR="00470E3F" w:rsidRDefault="00470E3F">
            <w:r>
              <w:t>Issue 003</w:t>
            </w:r>
          </w:p>
        </w:tc>
        <w:tc>
          <w:tcPr>
            <w:tcW w:w="1417" w:type="dxa"/>
          </w:tcPr>
          <w:p w14:paraId="45194F7A" w14:textId="77777777" w:rsidR="00470E3F" w:rsidRDefault="00470E3F">
            <w:r>
              <w:t>25/10/2005</w:t>
            </w:r>
          </w:p>
        </w:tc>
        <w:tc>
          <w:tcPr>
            <w:tcW w:w="5579" w:type="dxa"/>
          </w:tcPr>
          <w:p w14:paraId="770AC5B9" w14:textId="77777777" w:rsidR="00470E3F" w:rsidRDefault="00470E3F">
            <w:r>
              <w:t>Issue 003 incorporating PA034 &amp; PA037</w:t>
            </w:r>
          </w:p>
        </w:tc>
      </w:tr>
      <w:tr w:rsidR="0048021C" w14:paraId="7DC7FB1F" w14:textId="77777777" w:rsidTr="6B43E2C8">
        <w:tc>
          <w:tcPr>
            <w:tcW w:w="1526" w:type="dxa"/>
          </w:tcPr>
          <w:p w14:paraId="66A2F996" w14:textId="77777777" w:rsidR="0048021C" w:rsidRDefault="0048021C">
            <w:r>
              <w:t>Issue 00</w:t>
            </w:r>
            <w:r w:rsidR="00C43B23">
              <w:t>4</w:t>
            </w:r>
          </w:p>
        </w:tc>
        <w:tc>
          <w:tcPr>
            <w:tcW w:w="1417" w:type="dxa"/>
          </w:tcPr>
          <w:p w14:paraId="154DE3B5" w14:textId="77777777" w:rsidR="0048021C" w:rsidRDefault="0092262D">
            <w:r>
              <w:t>24</w:t>
            </w:r>
            <w:r w:rsidR="00460BD0">
              <w:t>/</w:t>
            </w:r>
            <w:r w:rsidR="0029713A">
              <w:t>06</w:t>
            </w:r>
            <w:r w:rsidR="00460BD0">
              <w:t>/2009</w:t>
            </w:r>
          </w:p>
        </w:tc>
        <w:tc>
          <w:tcPr>
            <w:tcW w:w="5579" w:type="dxa"/>
          </w:tcPr>
          <w:p w14:paraId="68256607" w14:textId="77777777" w:rsidR="0048021C" w:rsidRDefault="0048021C">
            <w:r>
              <w:t>Issue 00</w:t>
            </w:r>
            <w:r w:rsidR="00C43B23">
              <w:t>4</w:t>
            </w:r>
            <w:r>
              <w:t xml:space="preserve"> incorporating changes for Offshore Transmission</w:t>
            </w:r>
          </w:p>
        </w:tc>
      </w:tr>
      <w:tr w:rsidR="007C1BBD" w14:paraId="05B4D7CA" w14:textId="77777777" w:rsidTr="6B43E2C8">
        <w:tc>
          <w:tcPr>
            <w:tcW w:w="1526" w:type="dxa"/>
          </w:tcPr>
          <w:p w14:paraId="7BF9D9A1" w14:textId="77777777" w:rsidR="007C1BBD" w:rsidRDefault="0044080D">
            <w:r>
              <w:t>Issue</w:t>
            </w:r>
            <w:r w:rsidR="007C1BBD">
              <w:t xml:space="preserve"> 005</w:t>
            </w:r>
          </w:p>
        </w:tc>
        <w:tc>
          <w:tcPr>
            <w:tcW w:w="1417" w:type="dxa"/>
          </w:tcPr>
          <w:p w14:paraId="3B1F01FB" w14:textId="77777777" w:rsidR="007C1BBD" w:rsidRDefault="00EA01DC" w:rsidP="00EA01DC">
            <w:r>
              <w:t>03</w:t>
            </w:r>
            <w:r w:rsidR="007C1BBD">
              <w:t>/</w:t>
            </w:r>
            <w:r>
              <w:t>12</w:t>
            </w:r>
            <w:r w:rsidR="007C1BBD">
              <w:t>/2014</w:t>
            </w:r>
          </w:p>
        </w:tc>
        <w:tc>
          <w:tcPr>
            <w:tcW w:w="5579" w:type="dxa"/>
          </w:tcPr>
          <w:p w14:paraId="2F9BC3D7" w14:textId="77777777" w:rsidR="007C1BBD" w:rsidRDefault="00B4431E" w:rsidP="00CA06C3">
            <w:r>
              <w:t>Issue 005 incorporating PM081</w:t>
            </w:r>
          </w:p>
        </w:tc>
      </w:tr>
      <w:tr w:rsidR="00570349" w14:paraId="6C1F32C4" w14:textId="77777777" w:rsidTr="6B43E2C8">
        <w:tc>
          <w:tcPr>
            <w:tcW w:w="1526" w:type="dxa"/>
          </w:tcPr>
          <w:p w14:paraId="05C71B35" w14:textId="77777777" w:rsidR="00570349" w:rsidRDefault="00570349">
            <w:r>
              <w:t>Issue 006</w:t>
            </w:r>
          </w:p>
        </w:tc>
        <w:tc>
          <w:tcPr>
            <w:tcW w:w="1417" w:type="dxa"/>
          </w:tcPr>
          <w:p w14:paraId="426B63EC" w14:textId="77777777" w:rsidR="00570349" w:rsidRDefault="00570349" w:rsidP="00EA01DC">
            <w:r>
              <w:t>01/04/2019</w:t>
            </w:r>
          </w:p>
        </w:tc>
        <w:tc>
          <w:tcPr>
            <w:tcW w:w="5579" w:type="dxa"/>
          </w:tcPr>
          <w:p w14:paraId="2CE519E5" w14:textId="77777777" w:rsidR="00570349" w:rsidRDefault="00570349" w:rsidP="00CA06C3">
            <w:r>
              <w:t>Issue 006 Incorporating National Grid Legal Separation Changes</w:t>
            </w:r>
          </w:p>
        </w:tc>
      </w:tr>
      <w:tr w:rsidR="00556A97" w14:paraId="16AC4ECF" w14:textId="77777777" w:rsidTr="6B43E2C8">
        <w:tc>
          <w:tcPr>
            <w:tcW w:w="1526" w:type="dxa"/>
          </w:tcPr>
          <w:p w14:paraId="03EB7B79" w14:textId="77777777" w:rsidR="00556A97" w:rsidRDefault="00556A97">
            <w:r>
              <w:t>Issue 007</w:t>
            </w:r>
          </w:p>
        </w:tc>
        <w:tc>
          <w:tcPr>
            <w:tcW w:w="1417" w:type="dxa"/>
          </w:tcPr>
          <w:p w14:paraId="7BEC8494" w14:textId="77777777" w:rsidR="00556A97" w:rsidRDefault="00556A97" w:rsidP="00EA01DC">
            <w:r>
              <w:t>06/04/2022</w:t>
            </w:r>
          </w:p>
        </w:tc>
        <w:tc>
          <w:tcPr>
            <w:tcW w:w="5579" w:type="dxa"/>
          </w:tcPr>
          <w:p w14:paraId="3BA727BD" w14:textId="77777777" w:rsidR="00556A97" w:rsidRDefault="00556A97" w:rsidP="00CA06C3">
            <w:r>
              <w:t xml:space="preserve">Issue 007 Incorporating PM0123 </w:t>
            </w:r>
          </w:p>
        </w:tc>
      </w:tr>
      <w:tr w:rsidR="00E8178D" w14:paraId="1780A651" w14:textId="77777777" w:rsidTr="6B43E2C8">
        <w:tc>
          <w:tcPr>
            <w:tcW w:w="1526" w:type="dxa"/>
            <w:tcBorders>
              <w:top w:val="single" w:sz="4" w:space="0" w:color="auto"/>
              <w:left w:val="single" w:sz="4" w:space="0" w:color="auto"/>
              <w:bottom w:val="single" w:sz="4" w:space="0" w:color="auto"/>
              <w:right w:val="single" w:sz="4" w:space="0" w:color="auto"/>
            </w:tcBorders>
          </w:tcPr>
          <w:p w14:paraId="4B1DB0A2" w14:textId="177CC963" w:rsidR="00E8178D" w:rsidRDefault="00E8178D">
            <w:r>
              <w:t>Issue 008</w:t>
            </w:r>
          </w:p>
        </w:tc>
        <w:tc>
          <w:tcPr>
            <w:tcW w:w="1417" w:type="dxa"/>
            <w:tcBorders>
              <w:top w:val="single" w:sz="4" w:space="0" w:color="auto"/>
              <w:left w:val="single" w:sz="4" w:space="0" w:color="auto"/>
              <w:bottom w:val="single" w:sz="4" w:space="0" w:color="auto"/>
              <w:right w:val="single" w:sz="4" w:space="0" w:color="auto"/>
            </w:tcBorders>
          </w:tcPr>
          <w:p w14:paraId="4D0E0CF2" w14:textId="1C6540AF" w:rsidR="00E8178D" w:rsidRDefault="00E762F5">
            <w:r>
              <w:t>25</w:t>
            </w:r>
            <w:r w:rsidR="003D5866">
              <w:t>/</w:t>
            </w:r>
            <w:r w:rsidR="00560CBD">
              <w:t>04</w:t>
            </w:r>
            <w:r w:rsidR="00E8178D">
              <w:t>/2023</w:t>
            </w:r>
          </w:p>
        </w:tc>
        <w:tc>
          <w:tcPr>
            <w:tcW w:w="5579" w:type="dxa"/>
            <w:tcBorders>
              <w:top w:val="single" w:sz="4" w:space="0" w:color="auto"/>
              <w:left w:val="single" w:sz="4" w:space="0" w:color="auto"/>
              <w:bottom w:val="single" w:sz="4" w:space="0" w:color="auto"/>
              <w:right w:val="single" w:sz="4" w:space="0" w:color="auto"/>
            </w:tcBorders>
          </w:tcPr>
          <w:p w14:paraId="2F136E71" w14:textId="05E2B136" w:rsidR="00E8178D" w:rsidRDefault="00E8178D">
            <w:r>
              <w:t xml:space="preserve">Issue </w:t>
            </w:r>
            <w:r w:rsidR="005D33DE">
              <w:t>008</w:t>
            </w:r>
            <w:r>
              <w:t xml:space="preserve"> incorporating use of ‘The Company’ definition as made in the STC</w:t>
            </w:r>
            <w:r w:rsidR="00560CBD">
              <w:t xml:space="preserve">  PM0130</w:t>
            </w:r>
          </w:p>
        </w:tc>
      </w:tr>
      <w:tr w:rsidR="00297216" w14:paraId="058AF49E" w14:textId="77777777" w:rsidTr="6B43E2C8">
        <w:tc>
          <w:tcPr>
            <w:tcW w:w="1526" w:type="dxa"/>
            <w:tcBorders>
              <w:top w:val="single" w:sz="4" w:space="0" w:color="auto"/>
              <w:left w:val="single" w:sz="4" w:space="0" w:color="auto"/>
              <w:bottom w:val="single" w:sz="4" w:space="0" w:color="auto"/>
              <w:right w:val="single" w:sz="4" w:space="0" w:color="auto"/>
            </w:tcBorders>
          </w:tcPr>
          <w:p w14:paraId="7E6DF27D" w14:textId="1CE52DA0" w:rsidR="00297216" w:rsidRDefault="00297216" w:rsidP="00297216">
            <w:r w:rsidRPr="00B12414">
              <w:t>Issue 00</w:t>
            </w:r>
            <w:r>
              <w:t>9</w:t>
            </w:r>
          </w:p>
        </w:tc>
        <w:tc>
          <w:tcPr>
            <w:tcW w:w="1417" w:type="dxa"/>
            <w:tcBorders>
              <w:top w:val="single" w:sz="4" w:space="0" w:color="auto"/>
              <w:left w:val="single" w:sz="4" w:space="0" w:color="auto"/>
              <w:bottom w:val="single" w:sz="4" w:space="0" w:color="auto"/>
              <w:right w:val="single" w:sz="4" w:space="0" w:color="auto"/>
            </w:tcBorders>
          </w:tcPr>
          <w:p w14:paraId="5AFC9A26" w14:textId="297C27C0" w:rsidR="00297216" w:rsidRDefault="00105D3C" w:rsidP="00297216">
            <w:r>
              <w:t>11</w:t>
            </w:r>
            <w:r w:rsidR="4D7A20CE">
              <w:t>/09/2025</w:t>
            </w:r>
          </w:p>
        </w:tc>
        <w:tc>
          <w:tcPr>
            <w:tcW w:w="5579" w:type="dxa"/>
            <w:tcBorders>
              <w:top w:val="single" w:sz="4" w:space="0" w:color="auto"/>
              <w:left w:val="single" w:sz="4" w:space="0" w:color="auto"/>
              <w:bottom w:val="single" w:sz="4" w:space="0" w:color="auto"/>
              <w:right w:val="single" w:sz="4" w:space="0" w:color="auto"/>
            </w:tcBorders>
          </w:tcPr>
          <w:p w14:paraId="27B27DA5" w14:textId="602AB982" w:rsidR="00297216" w:rsidRDefault="00105D3C" w:rsidP="00297216">
            <w:r>
              <w:t xml:space="preserve">Issue 009 </w:t>
            </w:r>
            <w:r w:rsidR="00297216" w:rsidRPr="00B12414">
              <w:t>Incorporating changes for Competitively Appointed Transmission Owners</w:t>
            </w:r>
            <w:r w:rsidR="00F64C73">
              <w:t xml:space="preserve"> PM0134</w:t>
            </w:r>
          </w:p>
        </w:tc>
      </w:tr>
    </w:tbl>
    <w:p w14:paraId="6B582A2C" w14:textId="77777777" w:rsidR="00470E3F" w:rsidRDefault="00470E3F">
      <w:pPr>
        <w:keepNext/>
        <w:keepLines/>
      </w:pPr>
    </w:p>
    <w:p w14:paraId="3056C50F" w14:textId="77777777" w:rsidR="009D2F08" w:rsidRDefault="009D2F08"/>
    <w:p w14:paraId="0BD299A8" w14:textId="77777777" w:rsidR="009D2F08" w:rsidRDefault="009D2F08">
      <w:pPr>
        <w:sectPr w:rsidR="009D2F08">
          <w:headerReference w:type="default" r:id="rId10"/>
          <w:footerReference w:type="default" r:id="rId11"/>
          <w:pgSz w:w="11906" w:h="16838"/>
          <w:pgMar w:top="1440" w:right="1800" w:bottom="1440" w:left="1800" w:header="720" w:footer="720" w:gutter="0"/>
          <w:cols w:space="720"/>
        </w:sectPr>
      </w:pPr>
    </w:p>
    <w:p w14:paraId="295D8744" w14:textId="77777777" w:rsidR="00470E3F" w:rsidRDefault="00470E3F">
      <w:pPr>
        <w:pStyle w:val="Heading1"/>
      </w:pPr>
      <w:r>
        <w:t xml:space="preserve">Introduction </w:t>
      </w:r>
    </w:p>
    <w:p w14:paraId="041B0F41" w14:textId="77777777" w:rsidR="00470E3F" w:rsidRDefault="00470E3F">
      <w:pPr>
        <w:pStyle w:val="Heading3"/>
        <w:numPr>
          <w:ilvl w:val="0"/>
          <w:numId w:val="0"/>
        </w:numPr>
      </w:pPr>
    </w:p>
    <w:p w14:paraId="1D24D209" w14:textId="77777777" w:rsidR="00470E3F" w:rsidRDefault="00470E3F">
      <w:pPr>
        <w:pStyle w:val="Heading2"/>
      </w:pPr>
      <w:r>
        <w:t>Scope</w:t>
      </w:r>
    </w:p>
    <w:p w14:paraId="289A5732" w14:textId="5E1E0C5B" w:rsidR="00470E3F" w:rsidRDefault="00470E3F" w:rsidP="00CA06C3">
      <w:pPr>
        <w:pStyle w:val="Heading3"/>
        <w:tabs>
          <w:tab w:val="clear" w:pos="0"/>
          <w:tab w:val="num" w:pos="709"/>
        </w:tabs>
        <w:ind w:left="709" w:hanging="709"/>
        <w:jc w:val="both"/>
      </w:pPr>
      <w:r>
        <w:t xml:space="preserve">STCP 02-1 specifies the requirements for the exchange of real time information between </w:t>
      </w:r>
      <w:r w:rsidR="00A71A5C">
        <w:t>The Company</w:t>
      </w:r>
      <w:r w:rsidR="005D33DE">
        <w:t xml:space="preserve">, </w:t>
      </w:r>
      <w:r w:rsidR="005D33DE" w:rsidRPr="00CA2F2A">
        <w:t>as defined in the STC and meaning the licence holder with system operator responsibilities,</w:t>
      </w:r>
      <w:r>
        <w:t xml:space="preserve"> and the TOs in relation to alarms and Events on each TO’s Transmission System where, for the purposes of STCP 02-1, TO means:</w:t>
      </w:r>
    </w:p>
    <w:p w14:paraId="440FEE48" w14:textId="77777777" w:rsidR="00570349" w:rsidRDefault="00570349" w:rsidP="00470E3F">
      <w:pPr>
        <w:pStyle w:val="Heading4"/>
        <w:numPr>
          <w:ilvl w:val="0"/>
          <w:numId w:val="2"/>
        </w:numPr>
        <w:tabs>
          <w:tab w:val="clear" w:pos="360"/>
          <w:tab w:val="num" w:pos="1080"/>
        </w:tabs>
        <w:spacing w:after="0"/>
        <w:ind w:left="1077" w:hanging="357"/>
        <w:jc w:val="both"/>
      </w:pPr>
      <w:r>
        <w:t>NGET;</w:t>
      </w:r>
    </w:p>
    <w:p w14:paraId="3235272F" w14:textId="77777777" w:rsidR="00470E3F" w:rsidRDefault="00470E3F" w:rsidP="00470E3F">
      <w:pPr>
        <w:pStyle w:val="Heading4"/>
        <w:numPr>
          <w:ilvl w:val="0"/>
          <w:numId w:val="2"/>
        </w:numPr>
        <w:tabs>
          <w:tab w:val="clear" w:pos="360"/>
          <w:tab w:val="num" w:pos="1080"/>
        </w:tabs>
        <w:spacing w:after="0"/>
        <w:ind w:left="1077" w:hanging="357"/>
        <w:jc w:val="both"/>
      </w:pPr>
      <w:r>
        <w:t xml:space="preserve">SPT; </w:t>
      </w:r>
    </w:p>
    <w:p w14:paraId="3C2D068C" w14:textId="77777777" w:rsidR="00732FD1" w:rsidRDefault="00470E3F" w:rsidP="00470E3F">
      <w:pPr>
        <w:pStyle w:val="Heading4"/>
        <w:numPr>
          <w:ilvl w:val="0"/>
          <w:numId w:val="2"/>
        </w:numPr>
        <w:tabs>
          <w:tab w:val="clear" w:pos="360"/>
          <w:tab w:val="num" w:pos="1080"/>
        </w:tabs>
        <w:ind w:left="1080"/>
        <w:jc w:val="both"/>
      </w:pPr>
      <w:r>
        <w:t>SHE</w:t>
      </w:r>
      <w:r w:rsidR="00CA06C3">
        <w:t>-</w:t>
      </w:r>
      <w:r>
        <w:t>T</w:t>
      </w:r>
      <w:r w:rsidR="00732FD1">
        <w:t>;</w:t>
      </w:r>
      <w:r w:rsidR="00CA06C3">
        <w:t xml:space="preserve"> </w:t>
      </w:r>
      <w:r w:rsidR="00732FD1">
        <w:t>and</w:t>
      </w:r>
    </w:p>
    <w:p w14:paraId="266105D9" w14:textId="2EA63EC3" w:rsidR="00470E3F" w:rsidRDefault="00732FD1" w:rsidP="00470E3F">
      <w:pPr>
        <w:pStyle w:val="Heading4"/>
        <w:numPr>
          <w:ilvl w:val="0"/>
          <w:numId w:val="2"/>
        </w:numPr>
        <w:tabs>
          <w:tab w:val="clear" w:pos="360"/>
          <w:tab w:val="num" w:pos="1080"/>
        </w:tabs>
        <w:ind w:left="1080"/>
        <w:jc w:val="both"/>
      </w:pPr>
      <w:r>
        <w:t xml:space="preserve">All Offshore Transmission Licence holders as appointed by </w:t>
      </w:r>
      <w:del w:id="0" w:author="Steve Baker [NESO]" w:date="2025-10-15T16:28:00Z" w16du:dateUtc="2025-10-15T15:28:00Z">
        <w:r w:rsidDel="00F12EE2">
          <w:delText>OFGEM</w:delText>
        </w:r>
        <w:r w:rsidR="00470E3F" w:rsidDel="00F12EE2">
          <w:delText>.</w:delText>
        </w:r>
      </w:del>
      <w:ins w:id="1" w:author="Steve Baker [NESO]" w:date="2025-10-15T16:28:00Z" w16du:dateUtc="2025-10-15T15:28:00Z">
        <w:r w:rsidR="00F12EE2">
          <w:t>Ofgem;</w:t>
        </w:r>
      </w:ins>
    </w:p>
    <w:p w14:paraId="2949EE9C" w14:textId="56737BEF" w:rsidR="00933D3B" w:rsidRPr="00933D3B" w:rsidRDefault="00933D3B" w:rsidP="00933D3B">
      <w:pPr>
        <w:pStyle w:val="Heading4"/>
        <w:numPr>
          <w:ilvl w:val="0"/>
          <w:numId w:val="2"/>
        </w:numPr>
        <w:tabs>
          <w:tab w:val="clear" w:pos="360"/>
          <w:tab w:val="num" w:pos="1080"/>
        </w:tabs>
        <w:ind w:left="1080"/>
        <w:jc w:val="both"/>
      </w:pPr>
      <w:r w:rsidRPr="0048491B">
        <w:t xml:space="preserve">All Competitively Appointed Transmission Licence holders as appointed by </w:t>
      </w:r>
      <w:del w:id="2" w:author="Steve Baker [NESO]" w:date="2025-10-15T16:31:00Z" w16du:dateUtc="2025-10-15T15:31:00Z">
        <w:r w:rsidRPr="0048491B" w:rsidDel="00A904E9">
          <w:delText>O</w:delText>
        </w:r>
        <w:r w:rsidDel="00A904E9">
          <w:delText>FGEM</w:delText>
        </w:r>
      </w:del>
      <w:ins w:id="3" w:author="Steve Baker [NESO]" w:date="2025-10-15T16:31:00Z" w16du:dateUtc="2025-10-15T15:31:00Z">
        <w:r w:rsidR="00A904E9">
          <w:t>O</w:t>
        </w:r>
      </w:ins>
      <w:ins w:id="4" w:author="Steve Baker [NESO]" w:date="2025-10-15T16:32:00Z" w16du:dateUtc="2025-10-15T15:32:00Z">
        <w:r w:rsidR="00A904E9">
          <w:t>fgem.</w:t>
        </w:r>
      </w:ins>
    </w:p>
    <w:p w14:paraId="732A1944" w14:textId="77777777" w:rsidR="00827974" w:rsidRDefault="00827974" w:rsidP="00827974">
      <w:pPr>
        <w:ind w:left="720"/>
      </w:pPr>
      <w:r w:rsidRPr="002A0785">
        <w:t>In the event that specific conditions or exceptions are made in the document relating to an Onshore TO or Offshore TO these will be prefixed appropriately.</w:t>
      </w:r>
    </w:p>
    <w:p w14:paraId="311831D3" w14:textId="77777777" w:rsidR="00827974" w:rsidRDefault="00827974">
      <w:pPr>
        <w:pStyle w:val="Heading3"/>
        <w:numPr>
          <w:ilvl w:val="0"/>
          <w:numId w:val="0"/>
        </w:numPr>
        <w:jc w:val="both"/>
      </w:pPr>
    </w:p>
    <w:p w14:paraId="083C49B1" w14:textId="77777777" w:rsidR="00470E3F" w:rsidRDefault="00470E3F">
      <w:pPr>
        <w:pStyle w:val="Heading2"/>
      </w:pPr>
      <w:r>
        <w:t xml:space="preserve">Objectives </w:t>
      </w:r>
    </w:p>
    <w:p w14:paraId="0BE3BD35" w14:textId="6C1F7069" w:rsidR="00470E3F" w:rsidRDefault="00470E3F" w:rsidP="00CA06C3">
      <w:pPr>
        <w:pStyle w:val="Heading3"/>
        <w:tabs>
          <w:tab w:val="clear" w:pos="0"/>
          <w:tab w:val="num" w:pos="709"/>
        </w:tabs>
        <w:ind w:left="709" w:hanging="709"/>
        <w:jc w:val="both"/>
      </w:pPr>
      <w:bookmarkStart w:id="5" w:name="OLE_LINK2"/>
      <w:r>
        <w:t xml:space="preserve">The objective of STCP 02-1 is to provide for exchange of information so both the TO and </w:t>
      </w:r>
      <w:r w:rsidR="00A71A5C">
        <w:t>The Company</w:t>
      </w:r>
      <w:r>
        <w:t xml:space="preserve"> can consider the implications of any alarm and/or Event, assess possible risks arising from it, and take appropriate actions to maintain the integrity of the </w:t>
      </w:r>
      <w:r w:rsidR="001431D9">
        <w:t>National Electricity Transmission System</w:t>
      </w:r>
      <w:r>
        <w:t>.</w:t>
      </w:r>
    </w:p>
    <w:p w14:paraId="3ADE4CAE" w14:textId="77777777" w:rsidR="00470E3F" w:rsidRDefault="00470E3F">
      <w:pPr>
        <w:pStyle w:val="Heading3"/>
        <w:jc w:val="both"/>
      </w:pPr>
      <w:r>
        <w:t>To meet this objective, STCP 02-1 specifies the following:</w:t>
      </w:r>
    </w:p>
    <w:bookmarkEnd w:id="5"/>
    <w:p w14:paraId="7D30926A" w14:textId="0462FAFE" w:rsidR="00470E3F" w:rsidRDefault="00470E3F" w:rsidP="00470E3F">
      <w:pPr>
        <w:pStyle w:val="Heading4"/>
        <w:numPr>
          <w:ilvl w:val="0"/>
          <w:numId w:val="3"/>
        </w:numPr>
        <w:tabs>
          <w:tab w:val="clear" w:pos="360"/>
          <w:tab w:val="num" w:pos="1080"/>
        </w:tabs>
        <w:spacing w:after="0"/>
        <w:ind w:left="1077" w:hanging="357"/>
        <w:jc w:val="both"/>
      </w:pPr>
      <w:r>
        <w:t xml:space="preserve">the responsibilities of </w:t>
      </w:r>
      <w:r w:rsidR="00A71A5C">
        <w:t>The Company</w:t>
      </w:r>
      <w:r>
        <w:t xml:space="preserve"> and TOs in relation to alarms and/or Events on the </w:t>
      </w:r>
      <w:r w:rsidR="001431D9">
        <w:t>National Electricity Transmission System</w:t>
      </w:r>
      <w:r>
        <w:t xml:space="preserve">; </w:t>
      </w:r>
    </w:p>
    <w:p w14:paraId="4B6DD93A" w14:textId="77777777" w:rsidR="00470E3F" w:rsidRDefault="00470E3F" w:rsidP="00470E3F">
      <w:pPr>
        <w:pStyle w:val="Heading4"/>
        <w:numPr>
          <w:ilvl w:val="0"/>
          <w:numId w:val="3"/>
        </w:numPr>
        <w:tabs>
          <w:tab w:val="clear" w:pos="360"/>
          <w:tab w:val="num" w:pos="1080"/>
        </w:tabs>
        <w:spacing w:after="0"/>
        <w:ind w:left="1077" w:hanging="357"/>
        <w:jc w:val="both"/>
      </w:pPr>
      <w:r>
        <w:t>the requirements for exchange of information related to these alarms and Events; and</w:t>
      </w:r>
    </w:p>
    <w:p w14:paraId="5033757D" w14:textId="77777777" w:rsidR="00470E3F" w:rsidRDefault="00470E3F" w:rsidP="00470E3F">
      <w:pPr>
        <w:pStyle w:val="Heading4"/>
        <w:numPr>
          <w:ilvl w:val="0"/>
          <w:numId w:val="3"/>
        </w:numPr>
        <w:tabs>
          <w:tab w:val="clear" w:pos="360"/>
          <w:tab w:val="num" w:pos="1080"/>
        </w:tabs>
        <w:ind w:left="1080"/>
        <w:jc w:val="both"/>
      </w:pPr>
      <w:r>
        <w:t>operational liaison and the lines of communication to be used.</w:t>
      </w:r>
    </w:p>
    <w:p w14:paraId="612F1A12" w14:textId="77777777" w:rsidR="00470E3F" w:rsidRDefault="00470E3F">
      <w:pPr>
        <w:pStyle w:val="Heading3"/>
        <w:numPr>
          <w:ilvl w:val="0"/>
          <w:numId w:val="0"/>
        </w:numPr>
      </w:pPr>
    </w:p>
    <w:p w14:paraId="67080053" w14:textId="77777777" w:rsidR="00470E3F" w:rsidRDefault="00470E3F">
      <w:pPr>
        <w:pStyle w:val="Heading1"/>
      </w:pPr>
      <w:r>
        <w:t xml:space="preserve">Key Definitions </w:t>
      </w:r>
    </w:p>
    <w:p w14:paraId="39015D8C" w14:textId="77777777" w:rsidR="00470E3F" w:rsidRDefault="00470E3F">
      <w:pPr>
        <w:pStyle w:val="Heading2"/>
      </w:pPr>
      <w:r>
        <w:t>For the purposes of STCP0</w:t>
      </w:r>
      <w:r w:rsidR="0048021C">
        <w:t>2</w:t>
      </w:r>
      <w:r>
        <w:t>-1:</w:t>
      </w:r>
    </w:p>
    <w:p w14:paraId="046EA532" w14:textId="77777777" w:rsidR="00470E3F" w:rsidRDefault="00470E3F">
      <w:pPr>
        <w:pStyle w:val="Heading3"/>
        <w:numPr>
          <w:ilvl w:val="0"/>
          <w:numId w:val="0"/>
        </w:numPr>
      </w:pPr>
    </w:p>
    <w:p w14:paraId="23C420C5" w14:textId="106A31B3" w:rsidR="00470E3F" w:rsidRDefault="00470E3F">
      <w:pPr>
        <w:pStyle w:val="Heading4"/>
        <w:numPr>
          <w:ilvl w:val="0"/>
          <w:numId w:val="0"/>
        </w:numPr>
        <w:ind w:left="709" w:hanging="709"/>
      </w:pPr>
      <w:r>
        <w:rPr>
          <w:bCs/>
        </w:rPr>
        <w:t>2.1.1</w:t>
      </w:r>
      <w:r>
        <w:rPr>
          <w:b/>
        </w:rPr>
        <w:tab/>
        <w:t>Class 1 Alarm</w:t>
      </w:r>
      <w:r>
        <w:t xml:space="preserve"> means a protection, trip or sequence alarm on the TO’s Plant and Apparatus created following an Event on a TO’s Transmission System and automatically sent to </w:t>
      </w:r>
      <w:r w:rsidR="00A71A5C">
        <w:t>The Company</w:t>
      </w:r>
      <w:r>
        <w:t xml:space="preserve">. This includes, but is not limited to the relevant categories listed in </w:t>
      </w:r>
      <w:r w:rsidRPr="004B6330">
        <w:t>STCP 04-3, Provision of Real Time Data</w:t>
      </w:r>
      <w:r>
        <w:t>.</w:t>
      </w:r>
    </w:p>
    <w:p w14:paraId="3629E27C" w14:textId="313D72E5" w:rsidR="00470E3F" w:rsidRDefault="00470E3F">
      <w:pPr>
        <w:pStyle w:val="Heading4"/>
        <w:numPr>
          <w:ilvl w:val="0"/>
          <w:numId w:val="0"/>
        </w:numPr>
        <w:ind w:left="709" w:hanging="709"/>
      </w:pPr>
      <w:r>
        <w:rPr>
          <w:bCs/>
        </w:rPr>
        <w:t>2.1.2</w:t>
      </w:r>
      <w:r>
        <w:rPr>
          <w:b/>
        </w:rPr>
        <w:tab/>
        <w:t>Class 2 Alarm</w:t>
      </w:r>
      <w:r>
        <w:t xml:space="preserve"> means an asset integrity alarm on the TO’s Plant and Apparatus that is automatically sent to </w:t>
      </w:r>
      <w:r w:rsidR="00A71A5C">
        <w:t>The Company</w:t>
      </w:r>
      <w:r>
        <w:t xml:space="preserve">. This includes, but is not limited to the relevant categories listed in </w:t>
      </w:r>
      <w:r w:rsidRPr="004B6330">
        <w:t>STCP 04-3, Provision of Real Time Data</w:t>
      </w:r>
      <w:r>
        <w:t>.</w:t>
      </w:r>
    </w:p>
    <w:p w14:paraId="7FE27C5F" w14:textId="77777777" w:rsidR="00470E3F" w:rsidRDefault="00470E3F">
      <w:pPr>
        <w:numPr>
          <w:ilvl w:val="2"/>
          <w:numId w:val="13"/>
        </w:numPr>
      </w:pPr>
      <w:r>
        <w:rPr>
          <w:b/>
        </w:rPr>
        <w:t>Class 3 Alarm</w:t>
      </w:r>
      <w:r>
        <w:rPr>
          <w:i/>
        </w:rPr>
        <w:t xml:space="preserve"> </w:t>
      </w:r>
      <w:r>
        <w:t>means an alarm that is only available to the TO.</w:t>
      </w:r>
      <w:r>
        <w:tab/>
      </w:r>
    </w:p>
    <w:p w14:paraId="2ECA33BC" w14:textId="77777777" w:rsidR="00470E3F" w:rsidRDefault="00470E3F" w:rsidP="00470E3F">
      <w:pPr>
        <w:numPr>
          <w:ilvl w:val="2"/>
          <w:numId w:val="13"/>
        </w:numPr>
        <w:tabs>
          <w:tab w:val="clear" w:pos="720"/>
          <w:tab w:val="left" w:pos="709"/>
        </w:tabs>
      </w:pPr>
      <w:r w:rsidRPr="0048021C">
        <w:rPr>
          <w:b/>
        </w:rPr>
        <w:t>Event</w:t>
      </w:r>
      <w:r w:rsidRPr="0048021C">
        <w:t xml:space="preserve"> is as defined in the </w:t>
      </w:r>
      <w:r w:rsidRPr="004B6330">
        <w:t>Grid Code as at the Code Effective Date</w:t>
      </w:r>
      <w:r w:rsidRPr="0048021C">
        <w:t xml:space="preserve"> and for purposes of this STCP only, not as defined in the STC</w:t>
      </w:r>
      <w:r>
        <w:t>.</w:t>
      </w:r>
      <w:r>
        <w:tab/>
      </w:r>
    </w:p>
    <w:p w14:paraId="1E2F8A71" w14:textId="77777777" w:rsidR="00470E3F" w:rsidRDefault="00470E3F">
      <w:pPr>
        <w:pStyle w:val="Heading4"/>
        <w:numPr>
          <w:ilvl w:val="0"/>
          <w:numId w:val="0"/>
        </w:numPr>
        <w:tabs>
          <w:tab w:val="left" w:pos="709"/>
        </w:tabs>
        <w:ind w:left="709" w:hanging="709"/>
      </w:pPr>
      <w:r>
        <w:rPr>
          <w:bCs/>
        </w:rPr>
        <w:t>2.1.5</w:t>
      </w:r>
      <w:r>
        <w:rPr>
          <w:b/>
        </w:rPr>
        <w:tab/>
        <w:t>Plant and Apparatus Impact Assessment</w:t>
      </w:r>
      <w:r>
        <w:t xml:space="preserve"> means an initial appraisal to establish the impact that an alarm or Event has, or may have, on any Plant and Apparatus that forms part of the </w:t>
      </w:r>
      <w:r w:rsidR="001431D9">
        <w:t>National Electricity Transmission System</w:t>
      </w:r>
      <w:r>
        <w:t>; and</w:t>
      </w:r>
    </w:p>
    <w:p w14:paraId="20DECE0B" w14:textId="77777777" w:rsidR="00470E3F" w:rsidRDefault="00470E3F">
      <w:pPr>
        <w:pStyle w:val="Heading4"/>
        <w:numPr>
          <w:ilvl w:val="0"/>
          <w:numId w:val="0"/>
        </w:numPr>
        <w:ind w:left="709" w:hanging="709"/>
      </w:pPr>
      <w:r>
        <w:rPr>
          <w:bCs/>
        </w:rPr>
        <w:t>2.1.6</w:t>
      </w:r>
      <w:r>
        <w:rPr>
          <w:b/>
        </w:rPr>
        <w:tab/>
        <w:t>Transmission System Impact Assessment</w:t>
      </w:r>
      <w:r>
        <w:t xml:space="preserve"> means an initial appraisal to determine the impact that an alarm and/or Event has had, or may have on the operation of the </w:t>
      </w:r>
      <w:r w:rsidR="001431D9">
        <w:t>National Electricity Transmission System</w:t>
      </w:r>
      <w:r>
        <w:t>.</w:t>
      </w:r>
    </w:p>
    <w:p w14:paraId="1E93504B" w14:textId="77777777" w:rsidR="00470E3F" w:rsidRDefault="00470E3F"/>
    <w:p w14:paraId="147C0DFD" w14:textId="77777777" w:rsidR="00470E3F" w:rsidRDefault="00470E3F">
      <w:pPr>
        <w:pStyle w:val="Heading1"/>
      </w:pPr>
      <w:r>
        <w:t>Procedure</w:t>
      </w:r>
    </w:p>
    <w:p w14:paraId="763153FC" w14:textId="77777777" w:rsidR="00470E3F" w:rsidRDefault="00470E3F">
      <w:pPr>
        <w:pStyle w:val="Heading2"/>
        <w:rPr>
          <w:b w:val="0"/>
        </w:rPr>
      </w:pPr>
      <w:r>
        <w:t xml:space="preserve">Overview  </w:t>
      </w:r>
    </w:p>
    <w:p w14:paraId="5D6FE9C6" w14:textId="0F2C2EE5" w:rsidR="00470E3F" w:rsidRDefault="00470E3F" w:rsidP="00CA06C3">
      <w:pPr>
        <w:pStyle w:val="Heading3"/>
        <w:tabs>
          <w:tab w:val="clear" w:pos="0"/>
          <w:tab w:val="num" w:pos="709"/>
        </w:tabs>
        <w:spacing w:after="0"/>
        <w:ind w:left="709" w:hanging="709"/>
        <w:jc w:val="both"/>
      </w:pPr>
      <w:r>
        <w:t xml:space="preserve">As described in sections 3.2 and 3.3, on receipt of an indication of an Event and/or an alarm, the TO shall undertake a Plant and Apparatus Impact Assessment and take appropriate action to resolve the alarm condition and/or Event. This will include contacting </w:t>
      </w:r>
      <w:r w:rsidR="00A71A5C">
        <w:t>The Company</w:t>
      </w:r>
      <w:r>
        <w:t xml:space="preserve"> as soon as practicable and may include initiating site investigation.</w:t>
      </w:r>
    </w:p>
    <w:p w14:paraId="29683B41" w14:textId="77777777" w:rsidR="00470E3F" w:rsidRDefault="00470E3F">
      <w:pPr>
        <w:pStyle w:val="Heading3"/>
        <w:numPr>
          <w:ilvl w:val="0"/>
          <w:numId w:val="0"/>
        </w:numPr>
        <w:spacing w:after="0"/>
        <w:jc w:val="both"/>
      </w:pPr>
    </w:p>
    <w:p w14:paraId="1EB5FCCA" w14:textId="0BEDFC27" w:rsidR="00470E3F" w:rsidRDefault="00470E3F" w:rsidP="00CA06C3">
      <w:pPr>
        <w:pStyle w:val="Heading3"/>
        <w:tabs>
          <w:tab w:val="clear" w:pos="0"/>
          <w:tab w:val="num" w:pos="709"/>
        </w:tabs>
        <w:ind w:left="709" w:hanging="709"/>
        <w:jc w:val="both"/>
      </w:pPr>
      <w:r>
        <w:t xml:space="preserve">As described in sections 3.2 and 3.3, on receipt of an indication of an Event and/or an alarm, </w:t>
      </w:r>
      <w:r w:rsidR="00A71A5C">
        <w:t>The Company</w:t>
      </w:r>
      <w:r>
        <w:t xml:space="preserve"> shall undertake a Transmission System Impact Assessment, </w:t>
      </w:r>
      <w:bookmarkStart w:id="6" w:name="OLE_LINK1"/>
      <w:r>
        <w:t xml:space="preserve">develop and direct any required System operations </w:t>
      </w:r>
      <w:bookmarkEnd w:id="6"/>
      <w:r>
        <w:t xml:space="preserve">to mitigate the effect of the alarm condition and/or Event on the TO’s Transmission System and develop a strategy for liaison with Affected Users, as </w:t>
      </w:r>
      <w:r w:rsidR="00A71A5C">
        <w:t>The Company</w:t>
      </w:r>
      <w:r>
        <w:t xml:space="preserve"> deems appropriate.</w:t>
      </w:r>
    </w:p>
    <w:p w14:paraId="46AF927F" w14:textId="77777777" w:rsidR="00470E3F" w:rsidRDefault="00470E3F" w:rsidP="00CA06C3">
      <w:pPr>
        <w:pStyle w:val="Heading3"/>
        <w:tabs>
          <w:tab w:val="clear" w:pos="0"/>
          <w:tab w:val="num" w:pos="709"/>
        </w:tabs>
        <w:ind w:left="709" w:hanging="709"/>
        <w:jc w:val="both"/>
      </w:pPr>
      <w:r>
        <w:t xml:space="preserve">Where an Event or alarm is determined to be a Significant Incident the process described in </w:t>
      </w:r>
      <w:r w:rsidRPr="004B6330">
        <w:t>STCP 06-3, System Incident Management</w:t>
      </w:r>
      <w:r>
        <w:t>, should be followed.</w:t>
      </w:r>
    </w:p>
    <w:p w14:paraId="5893E60E" w14:textId="77777777" w:rsidR="00470E3F" w:rsidRDefault="00470E3F">
      <w:pPr>
        <w:pStyle w:val="Heading3"/>
        <w:numPr>
          <w:ilvl w:val="0"/>
          <w:numId w:val="0"/>
        </w:numPr>
        <w:jc w:val="both"/>
      </w:pPr>
    </w:p>
    <w:p w14:paraId="3CED91B6" w14:textId="77777777" w:rsidR="00470E3F" w:rsidRDefault="00470E3F">
      <w:pPr>
        <w:pStyle w:val="Heading2"/>
      </w:pPr>
      <w:r>
        <w:t>Class 1 Alarm Management</w:t>
      </w:r>
    </w:p>
    <w:p w14:paraId="00FBB8CE" w14:textId="44823C99" w:rsidR="00470E3F" w:rsidRDefault="00470E3F" w:rsidP="00CA06C3">
      <w:pPr>
        <w:pStyle w:val="Heading3"/>
        <w:tabs>
          <w:tab w:val="clear" w:pos="0"/>
          <w:tab w:val="num" w:pos="709"/>
        </w:tabs>
        <w:ind w:left="709" w:hanging="709"/>
        <w:jc w:val="both"/>
      </w:pPr>
      <w:r>
        <w:t xml:space="preserve">As defined in section 2.1.1, a Class 1 Alarm means a protection, trip or sequence alarm on the TO’s Plant and Apparatus created following an Event on the TO’s Transmission System and automatically sent to </w:t>
      </w:r>
      <w:r w:rsidR="00A71A5C">
        <w:t>The Company</w:t>
      </w:r>
      <w:r>
        <w:t xml:space="preserve">. This includes, but is not limited to the relevant categories listed in </w:t>
      </w:r>
      <w:r w:rsidRPr="004B6330">
        <w:t>STCP 04-3, Provision of Real Time Data</w:t>
      </w:r>
      <w:r>
        <w:t>.</w:t>
      </w:r>
    </w:p>
    <w:p w14:paraId="53ED6777" w14:textId="77777777" w:rsidR="00470E3F" w:rsidRDefault="00470E3F">
      <w:pPr>
        <w:pStyle w:val="Heading3"/>
        <w:jc w:val="both"/>
      </w:pPr>
      <w:r>
        <w:t xml:space="preserve">Following receipt of a Class 1 Alarm, the TO shall: </w:t>
      </w:r>
    </w:p>
    <w:p w14:paraId="55A715A6" w14:textId="77777777" w:rsidR="00470E3F" w:rsidRDefault="00470E3F" w:rsidP="00470E3F">
      <w:pPr>
        <w:pStyle w:val="Heading4"/>
        <w:numPr>
          <w:ilvl w:val="0"/>
          <w:numId w:val="8"/>
        </w:numPr>
        <w:spacing w:after="0"/>
        <w:ind w:left="1077" w:hanging="357"/>
        <w:jc w:val="both"/>
      </w:pPr>
      <w:r>
        <w:t xml:space="preserve">Undertake a Plant and Apparatus Impact Assessment; </w:t>
      </w:r>
    </w:p>
    <w:p w14:paraId="05F6694F" w14:textId="1B0DBFE0" w:rsidR="00470E3F" w:rsidRDefault="00470E3F" w:rsidP="00470E3F">
      <w:pPr>
        <w:pStyle w:val="Heading4"/>
        <w:numPr>
          <w:ilvl w:val="0"/>
          <w:numId w:val="6"/>
        </w:numPr>
        <w:tabs>
          <w:tab w:val="clear" w:pos="360"/>
          <w:tab w:val="num" w:pos="1080"/>
        </w:tabs>
        <w:spacing w:after="0"/>
        <w:ind w:left="1077" w:hanging="357"/>
        <w:jc w:val="both"/>
      </w:pPr>
      <w:r>
        <w:t xml:space="preserve">arrange site attendance, where necessary. Site attendance shall be carried out as soon as is reasonably practicable and shall seek to determine the cause of any Event associated with the Class 1 Alarm; </w:t>
      </w:r>
    </w:p>
    <w:p w14:paraId="5932B3AB" w14:textId="77777777" w:rsidR="00470E3F" w:rsidRDefault="00470E3F" w:rsidP="00470E3F">
      <w:pPr>
        <w:pStyle w:val="Heading4"/>
        <w:numPr>
          <w:ilvl w:val="0"/>
          <w:numId w:val="5"/>
        </w:numPr>
        <w:tabs>
          <w:tab w:val="clear" w:pos="360"/>
          <w:tab w:val="num" w:pos="1080"/>
        </w:tabs>
        <w:spacing w:after="0"/>
        <w:ind w:left="1077" w:hanging="357"/>
        <w:jc w:val="both"/>
      </w:pPr>
      <w:r>
        <w:t>conduct further investigations as required;</w:t>
      </w:r>
    </w:p>
    <w:p w14:paraId="09239B43" w14:textId="7CA35759" w:rsidR="00470E3F" w:rsidRDefault="00470E3F" w:rsidP="00470E3F">
      <w:pPr>
        <w:pStyle w:val="Heading4"/>
        <w:numPr>
          <w:ilvl w:val="0"/>
          <w:numId w:val="5"/>
        </w:numPr>
        <w:tabs>
          <w:tab w:val="clear" w:pos="360"/>
          <w:tab w:val="num" w:pos="1080"/>
        </w:tabs>
        <w:spacing w:after="0"/>
        <w:ind w:left="1077" w:hanging="357"/>
        <w:jc w:val="both"/>
      </w:pPr>
      <w:r>
        <w:t xml:space="preserve">Contact </w:t>
      </w:r>
      <w:r w:rsidR="00A71A5C">
        <w:t>The Company</w:t>
      </w:r>
      <w:r>
        <w:t xml:space="preserve"> to discuss the proposed course of action</w:t>
      </w:r>
      <w:r w:rsidR="007C1BBD">
        <w:t xml:space="preserve"> and to meet the reporting requirements of paragraph 3.7</w:t>
      </w:r>
      <w:r>
        <w:t>; and</w:t>
      </w:r>
    </w:p>
    <w:p w14:paraId="360821A6" w14:textId="3A4F96BD" w:rsidR="00470E3F" w:rsidRDefault="00470E3F" w:rsidP="00470E3F">
      <w:pPr>
        <w:pStyle w:val="Heading4"/>
        <w:numPr>
          <w:ilvl w:val="0"/>
          <w:numId w:val="5"/>
        </w:numPr>
        <w:tabs>
          <w:tab w:val="clear" w:pos="360"/>
          <w:tab w:val="num" w:pos="1080"/>
        </w:tabs>
        <w:spacing w:after="0"/>
        <w:ind w:left="1080" w:hanging="357"/>
        <w:jc w:val="both"/>
      </w:pPr>
      <w:r>
        <w:t xml:space="preserve">Provide </w:t>
      </w:r>
      <w:r w:rsidR="00A71A5C">
        <w:t>The Company</w:t>
      </w:r>
      <w:r>
        <w:t xml:space="preserve"> with all appropriate operational information as soon as possible in accordance with </w:t>
      </w:r>
      <w:r w:rsidRPr="004B6330">
        <w:t>Grid Code OC7</w:t>
      </w:r>
      <w:r>
        <w:t>. Where relevant, this shall include, but not be limited to:</w:t>
      </w:r>
    </w:p>
    <w:p w14:paraId="70FF9BA4" w14:textId="77777777" w:rsidR="00470E3F" w:rsidRDefault="00470E3F" w:rsidP="00470E3F">
      <w:pPr>
        <w:pStyle w:val="Heading4"/>
        <w:numPr>
          <w:ilvl w:val="0"/>
          <w:numId w:val="5"/>
        </w:numPr>
        <w:tabs>
          <w:tab w:val="clear" w:pos="360"/>
          <w:tab w:val="num" w:pos="1437"/>
        </w:tabs>
        <w:spacing w:after="0"/>
        <w:ind w:left="1437" w:hanging="357"/>
        <w:jc w:val="both"/>
      </w:pPr>
      <w:r>
        <w:t>the condition of the associated Plant and Apparatus;</w:t>
      </w:r>
    </w:p>
    <w:p w14:paraId="1902E794" w14:textId="77777777" w:rsidR="00470E3F" w:rsidRDefault="00470E3F" w:rsidP="00470E3F">
      <w:pPr>
        <w:pStyle w:val="Heading4"/>
        <w:numPr>
          <w:ilvl w:val="0"/>
          <w:numId w:val="9"/>
        </w:numPr>
        <w:tabs>
          <w:tab w:val="clear" w:pos="1440"/>
        </w:tabs>
        <w:spacing w:after="0"/>
        <w:ind w:hanging="357"/>
        <w:jc w:val="both"/>
      </w:pPr>
      <w:r>
        <w:t xml:space="preserve">any revisions to Plant and Apparatus Operational Capability Limits (OCL); </w:t>
      </w:r>
    </w:p>
    <w:p w14:paraId="1F7ADC21" w14:textId="77777777" w:rsidR="00470E3F" w:rsidRDefault="00470E3F" w:rsidP="00470E3F">
      <w:pPr>
        <w:pStyle w:val="Heading4"/>
        <w:numPr>
          <w:ilvl w:val="0"/>
          <w:numId w:val="9"/>
        </w:numPr>
        <w:tabs>
          <w:tab w:val="clear" w:pos="1440"/>
        </w:tabs>
        <w:spacing w:after="0"/>
        <w:ind w:hanging="357"/>
        <w:jc w:val="both"/>
      </w:pPr>
      <w:r>
        <w:t xml:space="preserve">the location of any Event associated with the Class 1 Alarm; </w:t>
      </w:r>
    </w:p>
    <w:p w14:paraId="475B9CC7" w14:textId="77777777" w:rsidR="00470E3F" w:rsidRDefault="00470E3F" w:rsidP="00470E3F">
      <w:pPr>
        <w:pStyle w:val="Heading4"/>
        <w:numPr>
          <w:ilvl w:val="0"/>
          <w:numId w:val="9"/>
        </w:numPr>
        <w:tabs>
          <w:tab w:val="clear" w:pos="1440"/>
        </w:tabs>
        <w:spacing w:after="0"/>
        <w:ind w:left="1434" w:hanging="357"/>
        <w:jc w:val="both"/>
      </w:pPr>
      <w:r>
        <w:t xml:space="preserve">the estimated time for the TO </w:t>
      </w:r>
      <w:proofErr w:type="spellStart"/>
      <w:r>
        <w:t>to</w:t>
      </w:r>
      <w:proofErr w:type="spellEnd"/>
      <w:r>
        <w:t xml:space="preserve"> attend the appropriate site; and</w:t>
      </w:r>
    </w:p>
    <w:p w14:paraId="209A6060" w14:textId="77777777" w:rsidR="00470E3F" w:rsidRDefault="00470E3F" w:rsidP="00470E3F">
      <w:pPr>
        <w:keepNext/>
        <w:keepLines/>
        <w:numPr>
          <w:ilvl w:val="0"/>
          <w:numId w:val="9"/>
        </w:numPr>
        <w:ind w:left="1434" w:hanging="357"/>
        <w:jc w:val="both"/>
      </w:pPr>
      <w:r>
        <w:t>confirm whether or not a service reduction or service reduction risk applies.</w:t>
      </w:r>
    </w:p>
    <w:p w14:paraId="5D7013CC" w14:textId="0A369DE8" w:rsidR="00470E3F" w:rsidRDefault="00470E3F" w:rsidP="00CA06C3">
      <w:pPr>
        <w:pStyle w:val="Heading3"/>
        <w:tabs>
          <w:tab w:val="clear" w:pos="0"/>
          <w:tab w:val="num" w:pos="709"/>
        </w:tabs>
        <w:ind w:left="709" w:hanging="709"/>
        <w:jc w:val="both"/>
      </w:pPr>
      <w:r>
        <w:t xml:space="preserve">The TO shall provide a Services Restoration Proposal for dealing with any Event associated with the Class 1 Alarm to </w:t>
      </w:r>
      <w:r w:rsidR="00A71A5C">
        <w:t>The Company</w:t>
      </w:r>
      <w:r>
        <w:t xml:space="preserve"> as soon as reasonably practicable. </w:t>
      </w:r>
    </w:p>
    <w:p w14:paraId="2FB4598B" w14:textId="0368E6CC" w:rsidR="00470E3F" w:rsidRDefault="00470E3F" w:rsidP="00CA06C3">
      <w:pPr>
        <w:pStyle w:val="Heading3"/>
        <w:tabs>
          <w:tab w:val="clear" w:pos="0"/>
          <w:tab w:val="num" w:pos="709"/>
        </w:tabs>
        <w:ind w:left="709" w:hanging="709"/>
        <w:jc w:val="both"/>
      </w:pPr>
      <w:r>
        <w:t xml:space="preserve">The TO shall continue to monitor and assess the situation and notify </w:t>
      </w:r>
      <w:r w:rsidR="00A71A5C">
        <w:t>The Company</w:t>
      </w:r>
      <w:r>
        <w:t xml:space="preserve"> of any changes or potential changes to the information provided under 3.2.2 and 3.2.3 as soon as reasonably practicable.</w:t>
      </w:r>
    </w:p>
    <w:p w14:paraId="34DBFA92" w14:textId="1CFF4D4A" w:rsidR="00470E3F" w:rsidRDefault="00470E3F" w:rsidP="00CA06C3">
      <w:pPr>
        <w:pStyle w:val="Heading3"/>
        <w:tabs>
          <w:tab w:val="clear" w:pos="0"/>
          <w:tab w:val="num" w:pos="709"/>
        </w:tabs>
        <w:ind w:left="709" w:hanging="709"/>
        <w:jc w:val="both"/>
      </w:pPr>
      <w:r>
        <w:t xml:space="preserve">Upon request, the TO will provide </w:t>
      </w:r>
      <w:r w:rsidR="00A71A5C">
        <w:t>The Company</w:t>
      </w:r>
      <w:r>
        <w:t xml:space="preserve"> with information and progress updates on all standing Class 1 Alarms, associated Events and plant OCLs.</w:t>
      </w:r>
    </w:p>
    <w:p w14:paraId="76287B0B" w14:textId="31FB4492" w:rsidR="00470E3F" w:rsidRDefault="00470E3F">
      <w:pPr>
        <w:pStyle w:val="Heading3"/>
        <w:jc w:val="both"/>
      </w:pPr>
      <w:r>
        <w:t xml:space="preserve">On receipt of a Class 1 Alarm, </w:t>
      </w:r>
      <w:r w:rsidR="00A71A5C">
        <w:t>The Company</w:t>
      </w:r>
      <w:r>
        <w:t xml:space="preserve"> shall:</w:t>
      </w:r>
    </w:p>
    <w:p w14:paraId="0A054431" w14:textId="77777777" w:rsidR="00470E3F" w:rsidRDefault="00470E3F" w:rsidP="00470E3F">
      <w:pPr>
        <w:pStyle w:val="Heading4"/>
        <w:numPr>
          <w:ilvl w:val="0"/>
          <w:numId w:val="10"/>
        </w:numPr>
        <w:spacing w:after="0"/>
        <w:ind w:left="1077" w:hanging="357"/>
        <w:jc w:val="both"/>
      </w:pPr>
      <w:r>
        <w:t xml:space="preserve">undertake a </w:t>
      </w:r>
      <w:r w:rsidR="001431D9">
        <w:t>National Electricity Transmission System</w:t>
      </w:r>
      <w:r>
        <w:t xml:space="preserve"> Impact Assessment; </w:t>
      </w:r>
    </w:p>
    <w:p w14:paraId="0715D48F" w14:textId="77777777" w:rsidR="007C1BBD" w:rsidRDefault="00470E3F" w:rsidP="00470E3F">
      <w:pPr>
        <w:pStyle w:val="Heading4"/>
        <w:numPr>
          <w:ilvl w:val="0"/>
          <w:numId w:val="10"/>
        </w:numPr>
        <w:spacing w:after="0"/>
        <w:ind w:left="1077" w:hanging="357"/>
        <w:jc w:val="both"/>
      </w:pPr>
      <w:r>
        <w:t xml:space="preserve">notify Affected Users of the Class 1 Alarm and/or associated Event that have (or may have) an impact on the System(s) of the Affected User(s), in accordance with the GB </w:t>
      </w:r>
      <w:r w:rsidRPr="004B6330">
        <w:t>Grid Code OC7</w:t>
      </w:r>
      <w:r>
        <w:t xml:space="preserve">; </w:t>
      </w:r>
    </w:p>
    <w:p w14:paraId="6B8833BC" w14:textId="77777777" w:rsidR="00470E3F" w:rsidRDefault="007C1BBD" w:rsidP="00470E3F">
      <w:pPr>
        <w:pStyle w:val="Heading4"/>
        <w:numPr>
          <w:ilvl w:val="0"/>
          <w:numId w:val="10"/>
        </w:numPr>
        <w:spacing w:after="0"/>
        <w:ind w:left="1077" w:hanging="357"/>
        <w:jc w:val="both"/>
      </w:pPr>
      <w:r>
        <w:t xml:space="preserve">report the event to ENTSO-E using the MODIS system where the event meets the requirements of paragraph 3.7; </w:t>
      </w:r>
      <w:r w:rsidR="00470E3F">
        <w:t>and</w:t>
      </w:r>
    </w:p>
    <w:p w14:paraId="63359F91" w14:textId="77777777" w:rsidR="00470E3F" w:rsidRDefault="00470E3F">
      <w:pPr>
        <w:pStyle w:val="Heading4"/>
        <w:numPr>
          <w:ilvl w:val="0"/>
          <w:numId w:val="10"/>
        </w:numPr>
        <w:jc w:val="both"/>
      </w:pPr>
      <w:r>
        <w:t xml:space="preserve">develop and direct the configuration of the </w:t>
      </w:r>
      <w:r w:rsidR="001431D9">
        <w:t>National Electricity Transmission System</w:t>
      </w:r>
      <w:r>
        <w:t xml:space="preserve"> in response to any alarm and/or Event, taking account of all relevant operational information and any System Restoration Proposal provided by the TO. Operational Switching shall be in accordance with </w:t>
      </w:r>
      <w:r w:rsidRPr="004B6330">
        <w:t>STCP 01-1 Operational Switching</w:t>
      </w:r>
      <w:r>
        <w:t>.</w:t>
      </w:r>
    </w:p>
    <w:p w14:paraId="1B3769A6" w14:textId="1AE733C6" w:rsidR="00470E3F" w:rsidRDefault="00470E3F" w:rsidP="00CA06C3">
      <w:pPr>
        <w:pStyle w:val="Heading3"/>
        <w:tabs>
          <w:tab w:val="clear" w:pos="0"/>
          <w:tab w:val="num" w:pos="709"/>
        </w:tabs>
        <w:spacing w:after="240"/>
        <w:ind w:left="709" w:hanging="709"/>
        <w:jc w:val="both"/>
      </w:pPr>
      <w:r>
        <w:t xml:space="preserve">Upon receipt of relevant new information, </w:t>
      </w:r>
      <w:r w:rsidR="00A71A5C">
        <w:t>The Company</w:t>
      </w:r>
      <w:r>
        <w:t xml:space="preserve"> will assess the System implications and develop and direct any required </w:t>
      </w:r>
      <w:r w:rsidR="001431D9">
        <w:t>National Electricity Transmission System</w:t>
      </w:r>
      <w:r>
        <w:t xml:space="preserve"> operations, following </w:t>
      </w:r>
      <w:r w:rsidRPr="004B6330">
        <w:t>STCP 01-1 Operational Switching</w:t>
      </w:r>
      <w:r>
        <w:t xml:space="preserve"> for any operational Switching actions. </w:t>
      </w:r>
    </w:p>
    <w:p w14:paraId="37DCD554" w14:textId="77777777" w:rsidR="00470E3F" w:rsidRDefault="00470E3F">
      <w:pPr>
        <w:pStyle w:val="Heading3"/>
        <w:numPr>
          <w:ilvl w:val="0"/>
          <w:numId w:val="0"/>
        </w:numPr>
        <w:spacing w:after="240"/>
        <w:jc w:val="both"/>
      </w:pPr>
    </w:p>
    <w:p w14:paraId="2DF0D10E" w14:textId="77777777" w:rsidR="00470E3F" w:rsidRDefault="00470E3F">
      <w:pPr>
        <w:pStyle w:val="Heading2"/>
      </w:pPr>
      <w:r>
        <w:t>Class 2 Alarm Management</w:t>
      </w:r>
    </w:p>
    <w:p w14:paraId="0A90E240" w14:textId="22A0603F" w:rsidR="00470E3F" w:rsidRDefault="00470E3F" w:rsidP="00CA06C3">
      <w:pPr>
        <w:pStyle w:val="Heading3"/>
        <w:tabs>
          <w:tab w:val="clear" w:pos="0"/>
          <w:tab w:val="num" w:pos="709"/>
        </w:tabs>
        <w:ind w:left="709" w:hanging="709"/>
        <w:jc w:val="both"/>
      </w:pPr>
      <w:r>
        <w:t xml:space="preserve">As defined in section 2.1.2, a Class 2 Alarm means an asset integrity alarm on the TO’s Plant and Apparatus that is automatically sent to </w:t>
      </w:r>
      <w:r w:rsidR="00A71A5C">
        <w:t>The Company</w:t>
      </w:r>
      <w:r>
        <w:t xml:space="preserve">. This includes, but is not limited to the relevant categories listed in </w:t>
      </w:r>
      <w:r w:rsidRPr="004B6330">
        <w:t>STCP 04-3, Provision of Real Time Data</w:t>
      </w:r>
      <w:r>
        <w:t>.</w:t>
      </w:r>
    </w:p>
    <w:p w14:paraId="734474C2" w14:textId="77777777" w:rsidR="00470E3F" w:rsidRDefault="00470E3F">
      <w:pPr>
        <w:pStyle w:val="Heading3"/>
        <w:jc w:val="both"/>
      </w:pPr>
      <w:r>
        <w:t xml:space="preserve">On receipt of a Class 2 Alarm, the TO shall: </w:t>
      </w:r>
    </w:p>
    <w:p w14:paraId="24402992" w14:textId="77777777" w:rsidR="00470E3F" w:rsidRDefault="00470E3F" w:rsidP="00470E3F">
      <w:pPr>
        <w:pStyle w:val="Heading4"/>
        <w:numPr>
          <w:ilvl w:val="0"/>
          <w:numId w:val="7"/>
        </w:numPr>
        <w:tabs>
          <w:tab w:val="clear" w:pos="360"/>
          <w:tab w:val="num" w:pos="1080"/>
        </w:tabs>
        <w:spacing w:after="0"/>
        <w:ind w:left="1077" w:hanging="357"/>
        <w:jc w:val="both"/>
      </w:pPr>
      <w:r>
        <w:t xml:space="preserve">Undertake a Plant and Apparatus Impact Assessment; </w:t>
      </w:r>
    </w:p>
    <w:p w14:paraId="4C877984" w14:textId="77777777" w:rsidR="00470E3F" w:rsidRDefault="00470E3F" w:rsidP="00470E3F">
      <w:pPr>
        <w:pStyle w:val="Heading4"/>
        <w:numPr>
          <w:ilvl w:val="0"/>
          <w:numId w:val="7"/>
        </w:numPr>
        <w:tabs>
          <w:tab w:val="clear" w:pos="360"/>
          <w:tab w:val="num" w:pos="1080"/>
        </w:tabs>
        <w:spacing w:after="0"/>
        <w:ind w:left="1077" w:hanging="357"/>
        <w:jc w:val="both"/>
      </w:pPr>
      <w:r>
        <w:t xml:space="preserve">arrange site attendance, where necessary. Site attendance shall be carried out as soon as is reasonably practicable to determine the cause of any Class 2 Alarm; </w:t>
      </w:r>
    </w:p>
    <w:p w14:paraId="044D8EA1" w14:textId="77777777" w:rsidR="00470E3F" w:rsidRDefault="00470E3F" w:rsidP="00470E3F">
      <w:pPr>
        <w:pStyle w:val="Heading4"/>
        <w:numPr>
          <w:ilvl w:val="0"/>
          <w:numId w:val="7"/>
        </w:numPr>
        <w:tabs>
          <w:tab w:val="clear" w:pos="360"/>
          <w:tab w:val="num" w:pos="1080"/>
        </w:tabs>
        <w:spacing w:after="0"/>
        <w:ind w:left="1077" w:hanging="357"/>
        <w:jc w:val="both"/>
      </w:pPr>
      <w:r>
        <w:t>conduct further investigations as required;</w:t>
      </w:r>
    </w:p>
    <w:p w14:paraId="2E656984" w14:textId="746B5CE2" w:rsidR="00470E3F" w:rsidRDefault="00470E3F" w:rsidP="00470E3F">
      <w:pPr>
        <w:pStyle w:val="Heading4"/>
        <w:numPr>
          <w:ilvl w:val="0"/>
          <w:numId w:val="7"/>
        </w:numPr>
        <w:tabs>
          <w:tab w:val="clear" w:pos="360"/>
          <w:tab w:val="num" w:pos="1080"/>
        </w:tabs>
        <w:spacing w:after="0"/>
        <w:ind w:left="1077" w:hanging="357"/>
        <w:jc w:val="both"/>
      </w:pPr>
      <w:r>
        <w:t xml:space="preserve">Contact </w:t>
      </w:r>
      <w:r w:rsidR="00A71A5C">
        <w:t>The Company</w:t>
      </w:r>
      <w:r>
        <w:t xml:space="preserve"> to discuss the proposed course of action; and</w:t>
      </w:r>
    </w:p>
    <w:p w14:paraId="038DBB2F" w14:textId="3CDD8005" w:rsidR="00470E3F" w:rsidRDefault="00470E3F" w:rsidP="00470E3F">
      <w:pPr>
        <w:pStyle w:val="Heading4"/>
        <w:numPr>
          <w:ilvl w:val="0"/>
          <w:numId w:val="5"/>
        </w:numPr>
        <w:tabs>
          <w:tab w:val="clear" w:pos="360"/>
          <w:tab w:val="num" w:pos="1080"/>
        </w:tabs>
        <w:spacing w:after="0"/>
        <w:ind w:left="1080" w:hanging="357"/>
        <w:jc w:val="both"/>
      </w:pPr>
      <w:r>
        <w:t xml:space="preserve">Provide </w:t>
      </w:r>
      <w:r w:rsidR="00A71A5C">
        <w:t>The Company</w:t>
      </w:r>
      <w:r>
        <w:t xml:space="preserve"> with all appropriate operational information as soon as possible in accordance with Grid Code OC7. Where relevant, this shall include, but not be limited to:</w:t>
      </w:r>
    </w:p>
    <w:p w14:paraId="6F529F76" w14:textId="77777777" w:rsidR="00470E3F" w:rsidRDefault="00470E3F" w:rsidP="00470E3F">
      <w:pPr>
        <w:pStyle w:val="Heading4"/>
        <w:numPr>
          <w:ilvl w:val="0"/>
          <w:numId w:val="5"/>
        </w:numPr>
        <w:tabs>
          <w:tab w:val="clear" w:pos="360"/>
          <w:tab w:val="num" w:pos="1437"/>
        </w:tabs>
        <w:spacing w:after="0"/>
        <w:ind w:left="1437" w:hanging="357"/>
        <w:jc w:val="both"/>
      </w:pPr>
      <w:r>
        <w:t>the condition of the associated Plant and Apparatus;</w:t>
      </w:r>
    </w:p>
    <w:p w14:paraId="4FBC6435" w14:textId="77777777" w:rsidR="00470E3F" w:rsidRDefault="00470E3F" w:rsidP="00470E3F">
      <w:pPr>
        <w:pStyle w:val="Heading4"/>
        <w:numPr>
          <w:ilvl w:val="0"/>
          <w:numId w:val="9"/>
        </w:numPr>
        <w:tabs>
          <w:tab w:val="clear" w:pos="1440"/>
        </w:tabs>
        <w:spacing w:after="0"/>
        <w:ind w:hanging="357"/>
        <w:jc w:val="both"/>
      </w:pPr>
      <w:r>
        <w:t xml:space="preserve">any revisions to Plant and Apparatus Operational Capability Limits (OCL); </w:t>
      </w:r>
    </w:p>
    <w:p w14:paraId="095D264A" w14:textId="77777777" w:rsidR="00470E3F" w:rsidRDefault="00470E3F" w:rsidP="00470E3F">
      <w:pPr>
        <w:pStyle w:val="Heading4"/>
        <w:numPr>
          <w:ilvl w:val="0"/>
          <w:numId w:val="9"/>
        </w:numPr>
        <w:tabs>
          <w:tab w:val="clear" w:pos="1440"/>
        </w:tabs>
        <w:spacing w:after="0"/>
        <w:ind w:hanging="357"/>
        <w:jc w:val="both"/>
      </w:pPr>
      <w:r>
        <w:t xml:space="preserve">the location of any Event associated with the Class 2 Alarm; </w:t>
      </w:r>
    </w:p>
    <w:p w14:paraId="5592A0F9" w14:textId="77777777" w:rsidR="00470E3F" w:rsidRDefault="00470E3F" w:rsidP="00470E3F">
      <w:pPr>
        <w:pStyle w:val="Heading4"/>
        <w:numPr>
          <w:ilvl w:val="0"/>
          <w:numId w:val="11"/>
        </w:numPr>
        <w:spacing w:after="0"/>
        <w:ind w:left="1434" w:hanging="357"/>
        <w:jc w:val="both"/>
      </w:pPr>
      <w:r>
        <w:t xml:space="preserve">the estimated time for the TO </w:t>
      </w:r>
      <w:proofErr w:type="spellStart"/>
      <w:r>
        <w:t>to</w:t>
      </w:r>
      <w:proofErr w:type="spellEnd"/>
      <w:r>
        <w:t xml:space="preserve"> attend the appropriate site; and</w:t>
      </w:r>
    </w:p>
    <w:p w14:paraId="75366438" w14:textId="77777777" w:rsidR="00470E3F" w:rsidRDefault="00470E3F" w:rsidP="00470E3F">
      <w:pPr>
        <w:keepNext/>
        <w:keepLines/>
        <w:numPr>
          <w:ilvl w:val="0"/>
          <w:numId w:val="11"/>
        </w:numPr>
        <w:ind w:left="1434" w:hanging="357"/>
        <w:jc w:val="both"/>
      </w:pPr>
      <w:r>
        <w:t>confirm whether or not a service reduction or service reduction risk applies.</w:t>
      </w:r>
    </w:p>
    <w:p w14:paraId="42AFAA89" w14:textId="419B5D38" w:rsidR="00470E3F" w:rsidRDefault="00470E3F" w:rsidP="00CA06C3">
      <w:pPr>
        <w:pStyle w:val="Heading3"/>
        <w:tabs>
          <w:tab w:val="clear" w:pos="0"/>
          <w:tab w:val="num" w:pos="709"/>
        </w:tabs>
        <w:ind w:left="709" w:hanging="709"/>
        <w:jc w:val="both"/>
      </w:pPr>
      <w:r>
        <w:t xml:space="preserve">The TO shall provide a Services Restoration Proposal for dealing with any Event associated with the Class 2 Alarm to </w:t>
      </w:r>
      <w:r w:rsidR="00A71A5C">
        <w:t>The Company</w:t>
      </w:r>
      <w:r>
        <w:t xml:space="preserve"> as soon as reasonably practicable. [High level guidance regarding typical actions and TO resolution policies for dealing with alarms and associated Events is included in </w:t>
      </w:r>
      <w:r w:rsidRPr="004B6330">
        <w:t>Appendix B</w:t>
      </w:r>
      <w:r>
        <w:t xml:space="preserve"> for information purposes only].</w:t>
      </w:r>
    </w:p>
    <w:p w14:paraId="682E1CB7" w14:textId="2F996ACB" w:rsidR="00470E3F" w:rsidRDefault="00470E3F" w:rsidP="00CA06C3">
      <w:pPr>
        <w:pStyle w:val="Heading3"/>
        <w:tabs>
          <w:tab w:val="clear" w:pos="0"/>
          <w:tab w:val="num" w:pos="709"/>
        </w:tabs>
        <w:ind w:left="709" w:hanging="709"/>
        <w:jc w:val="both"/>
      </w:pPr>
      <w:r>
        <w:t xml:space="preserve">The TO shall continue to monitor and assess the situation and notify </w:t>
      </w:r>
      <w:r w:rsidR="00A71A5C">
        <w:t>The Company</w:t>
      </w:r>
      <w:r>
        <w:t xml:space="preserve"> of any changes or potential changes to the information provided under 3.3.2 and 3.3.3 as soon as reasonably practicable.</w:t>
      </w:r>
    </w:p>
    <w:p w14:paraId="4C10753E" w14:textId="1F623EF5" w:rsidR="00470E3F" w:rsidRDefault="00470E3F" w:rsidP="00CA06C3">
      <w:pPr>
        <w:pStyle w:val="Heading3"/>
        <w:tabs>
          <w:tab w:val="clear" w:pos="0"/>
          <w:tab w:val="num" w:pos="709"/>
        </w:tabs>
        <w:ind w:left="709" w:hanging="709"/>
        <w:jc w:val="both"/>
      </w:pPr>
      <w:r>
        <w:t xml:space="preserve">Upon request, the TO will provide </w:t>
      </w:r>
      <w:r w:rsidR="00A71A5C">
        <w:t>The Company</w:t>
      </w:r>
      <w:r>
        <w:t xml:space="preserve"> with information and progress updates on all standing Class 2 Alarms, associated Events and plant OCLs.</w:t>
      </w:r>
    </w:p>
    <w:p w14:paraId="2E6EA06B" w14:textId="41EDB6E1" w:rsidR="00470E3F" w:rsidRDefault="00470E3F">
      <w:pPr>
        <w:pStyle w:val="Heading3"/>
        <w:jc w:val="both"/>
      </w:pPr>
      <w:r>
        <w:t xml:space="preserve">On receipt of a Class 2 Alarm </w:t>
      </w:r>
      <w:r w:rsidR="00A71A5C">
        <w:t>The Company</w:t>
      </w:r>
      <w:r>
        <w:t xml:space="preserve"> shall:</w:t>
      </w:r>
    </w:p>
    <w:p w14:paraId="650CFAFE" w14:textId="77777777" w:rsidR="00470E3F" w:rsidRDefault="00470E3F" w:rsidP="00470E3F">
      <w:pPr>
        <w:pStyle w:val="Heading4"/>
        <w:numPr>
          <w:ilvl w:val="0"/>
          <w:numId w:val="10"/>
        </w:numPr>
        <w:spacing w:after="0"/>
        <w:ind w:left="1077" w:hanging="357"/>
        <w:jc w:val="both"/>
      </w:pPr>
      <w:r>
        <w:t xml:space="preserve">undertake a </w:t>
      </w:r>
      <w:r w:rsidR="001431D9">
        <w:t>National Electricity Transmission System</w:t>
      </w:r>
      <w:r>
        <w:t xml:space="preserve"> Impact Assessment; </w:t>
      </w:r>
    </w:p>
    <w:p w14:paraId="3E05BF1C" w14:textId="77777777" w:rsidR="00470E3F" w:rsidRDefault="00470E3F" w:rsidP="00470E3F">
      <w:pPr>
        <w:pStyle w:val="Heading4"/>
        <w:numPr>
          <w:ilvl w:val="0"/>
          <w:numId w:val="10"/>
        </w:numPr>
        <w:spacing w:after="0"/>
        <w:ind w:left="1077" w:hanging="357"/>
        <w:jc w:val="both"/>
      </w:pPr>
      <w:r>
        <w:t xml:space="preserve">notify Affected Users of the Class 2 Alarm and/or associated Event that have (or may have) an impact on the System(s) of the Affected User(s), in accordance with the GB </w:t>
      </w:r>
      <w:r w:rsidRPr="004B6330">
        <w:t>Grid Code OC7</w:t>
      </w:r>
      <w:r>
        <w:t>; and</w:t>
      </w:r>
    </w:p>
    <w:p w14:paraId="7D817108" w14:textId="77777777" w:rsidR="00470E3F" w:rsidRDefault="00470E3F">
      <w:pPr>
        <w:pStyle w:val="Heading4"/>
        <w:numPr>
          <w:ilvl w:val="0"/>
          <w:numId w:val="10"/>
        </w:numPr>
        <w:jc w:val="both"/>
      </w:pPr>
      <w:r>
        <w:t xml:space="preserve">develop and direct the configuration of the </w:t>
      </w:r>
      <w:r w:rsidR="001431D9">
        <w:t>National Electricity Transmission System</w:t>
      </w:r>
      <w:r>
        <w:t xml:space="preserve"> in response to any alarm and/or Event, taking account of all relevant operational information and any System Restoration Proposal provided by the TO. Operational Switching shall be in accordance with </w:t>
      </w:r>
      <w:r w:rsidRPr="004B6330">
        <w:t>STCP 01-1 Operational Switching</w:t>
      </w:r>
      <w:r>
        <w:t>.</w:t>
      </w:r>
    </w:p>
    <w:p w14:paraId="69DA3445" w14:textId="7095BDF2" w:rsidR="00470E3F" w:rsidRDefault="00470E3F" w:rsidP="00CA06C3">
      <w:pPr>
        <w:pStyle w:val="Heading3"/>
        <w:tabs>
          <w:tab w:val="clear" w:pos="0"/>
          <w:tab w:val="num" w:pos="709"/>
        </w:tabs>
        <w:ind w:left="709" w:hanging="709"/>
        <w:jc w:val="both"/>
      </w:pPr>
      <w:r>
        <w:t xml:space="preserve">Upon receipt of relevant new information, </w:t>
      </w:r>
      <w:r w:rsidR="00A71A5C">
        <w:t>The Company</w:t>
      </w:r>
      <w:r>
        <w:t xml:space="preserve"> will assess the System implications and develop and direct any required </w:t>
      </w:r>
      <w:r w:rsidR="001431D9">
        <w:t>National Electricity Transmission System</w:t>
      </w:r>
      <w:r>
        <w:t xml:space="preserve"> operations, following </w:t>
      </w:r>
      <w:r w:rsidRPr="004B6330">
        <w:t>STCP 01-1 Operational Switching</w:t>
      </w:r>
      <w:r>
        <w:t xml:space="preserve"> for any operational Switching actions.</w:t>
      </w:r>
    </w:p>
    <w:p w14:paraId="73141859" w14:textId="77777777" w:rsidR="00470E3F" w:rsidRDefault="00470E3F">
      <w:pPr>
        <w:pStyle w:val="Heading3"/>
        <w:numPr>
          <w:ilvl w:val="0"/>
          <w:numId w:val="0"/>
        </w:numPr>
        <w:jc w:val="both"/>
      </w:pPr>
    </w:p>
    <w:p w14:paraId="64F71401" w14:textId="77777777" w:rsidR="00470E3F" w:rsidRDefault="00470E3F">
      <w:pPr>
        <w:pStyle w:val="Heading2"/>
      </w:pPr>
      <w:r>
        <w:t xml:space="preserve"> Class 3 Alarms</w:t>
      </w:r>
    </w:p>
    <w:p w14:paraId="75C745FF" w14:textId="3E916772" w:rsidR="00470E3F" w:rsidRDefault="00470E3F" w:rsidP="00CA06C3">
      <w:pPr>
        <w:pStyle w:val="Heading3"/>
        <w:tabs>
          <w:tab w:val="clear" w:pos="0"/>
          <w:tab w:val="num" w:pos="709"/>
        </w:tabs>
        <w:ind w:left="709" w:hanging="709"/>
        <w:jc w:val="both"/>
      </w:pPr>
      <w:r>
        <w:t>As defined in section 2.1.3, a Class 3 Alarm</w:t>
      </w:r>
      <w:r>
        <w:rPr>
          <w:i/>
        </w:rPr>
        <w:t xml:space="preserve"> </w:t>
      </w:r>
      <w:r>
        <w:t>means</w:t>
      </w:r>
      <w:r>
        <w:rPr>
          <w:i/>
        </w:rPr>
        <w:t xml:space="preserve"> </w:t>
      </w:r>
      <w:r>
        <w:t xml:space="preserve">an alarm that is only available to the TO. If the TO receives a Class 3 Alarm the TO may initiate the resolution without reference to </w:t>
      </w:r>
      <w:r w:rsidR="00A71A5C">
        <w:t>The Company</w:t>
      </w:r>
      <w:r>
        <w:t xml:space="preserve"> if, in the opinion of the TO, the alarm and/or any actions (or planned actions) taken by the TO have no operational implications to the </w:t>
      </w:r>
      <w:r w:rsidR="001431D9">
        <w:t>National Electricity Transmission System</w:t>
      </w:r>
      <w:r>
        <w:t xml:space="preserve">. </w:t>
      </w:r>
    </w:p>
    <w:p w14:paraId="78D54D75" w14:textId="3782EE59" w:rsidR="00470E3F" w:rsidRDefault="00470E3F">
      <w:pPr>
        <w:pStyle w:val="Heading3"/>
        <w:jc w:val="both"/>
      </w:pPr>
      <w:r>
        <w:t xml:space="preserve">The TO shall notify </w:t>
      </w:r>
      <w:r w:rsidR="00A71A5C">
        <w:t>The Company</w:t>
      </w:r>
      <w:r>
        <w:t xml:space="preserve"> if:</w:t>
      </w:r>
    </w:p>
    <w:p w14:paraId="2A096B3B" w14:textId="77777777" w:rsidR="00470E3F" w:rsidRDefault="00470E3F" w:rsidP="00470E3F">
      <w:pPr>
        <w:pStyle w:val="Heading4"/>
        <w:numPr>
          <w:ilvl w:val="0"/>
          <w:numId w:val="4"/>
        </w:numPr>
        <w:tabs>
          <w:tab w:val="clear" w:pos="360"/>
          <w:tab w:val="num" w:pos="1080"/>
        </w:tabs>
        <w:spacing w:after="0"/>
        <w:ind w:left="1077" w:hanging="357"/>
        <w:jc w:val="both"/>
      </w:pPr>
      <w:r>
        <w:t>there are, or the TO has any doubt as to whether there are, any operational implications to the GB Transmission; or</w:t>
      </w:r>
    </w:p>
    <w:p w14:paraId="4663754C" w14:textId="77777777" w:rsidR="00470E3F" w:rsidRDefault="00470E3F" w:rsidP="00470E3F">
      <w:pPr>
        <w:pStyle w:val="Heading4"/>
        <w:keepLines/>
        <w:numPr>
          <w:ilvl w:val="0"/>
          <w:numId w:val="4"/>
        </w:numPr>
        <w:tabs>
          <w:tab w:val="clear" w:pos="360"/>
          <w:tab w:val="num" w:pos="1080"/>
        </w:tabs>
        <w:ind w:left="1077" w:hanging="357"/>
        <w:jc w:val="both"/>
      </w:pPr>
      <w:r>
        <w:t>the alarm condition develops (or may develop) into a situation that presents a Services Reduction Risk and/or Services Reduction.</w:t>
      </w:r>
    </w:p>
    <w:p w14:paraId="7097CDA8" w14:textId="77777777" w:rsidR="00470E3F" w:rsidRDefault="00470E3F"/>
    <w:p w14:paraId="0AB99933" w14:textId="77777777" w:rsidR="00470E3F" w:rsidRDefault="00470E3F">
      <w:pPr>
        <w:pStyle w:val="Heading2"/>
      </w:pPr>
      <w:r>
        <w:t xml:space="preserve">TO made aware of an Event without an associated alarm </w:t>
      </w:r>
    </w:p>
    <w:p w14:paraId="0D36F40D" w14:textId="48CB29D5" w:rsidR="00470E3F" w:rsidRDefault="00470E3F" w:rsidP="00CA06C3">
      <w:pPr>
        <w:pStyle w:val="Heading3"/>
        <w:tabs>
          <w:tab w:val="clear" w:pos="0"/>
          <w:tab w:val="num" w:pos="709"/>
        </w:tabs>
        <w:ind w:left="709" w:hanging="709"/>
        <w:jc w:val="both"/>
      </w:pPr>
      <w:r>
        <w:t xml:space="preserve">Where an Event occurs or a TO is informed of a potential Event on the TO’s Transmission System that has no associated alarm, that has (or may have) an operational impact or implications on the TO’s Transmission System, that TO shall contact </w:t>
      </w:r>
      <w:r w:rsidR="00A71A5C">
        <w:t>The Company</w:t>
      </w:r>
      <w:r>
        <w:t xml:space="preserve"> and any relevant TO (as appropriate). Operational liaison shall take place between </w:t>
      </w:r>
      <w:r w:rsidR="00A71A5C">
        <w:t>The Company</w:t>
      </w:r>
      <w:r>
        <w:t xml:space="preserve"> and the TO as soon as possible to discuss the nature of the Event (or potential Event) and the appropriate course of action.</w:t>
      </w:r>
    </w:p>
    <w:p w14:paraId="103D44E2" w14:textId="77777777" w:rsidR="00470E3F" w:rsidRDefault="00470E3F" w:rsidP="00CA06C3">
      <w:pPr>
        <w:pStyle w:val="Heading3"/>
        <w:tabs>
          <w:tab w:val="clear" w:pos="0"/>
          <w:tab w:val="num" w:pos="709"/>
        </w:tabs>
        <w:ind w:left="709" w:hanging="709"/>
        <w:jc w:val="both"/>
      </w:pPr>
      <w:r>
        <w:t xml:space="preserve">If the Event (or potential Event) has direct operational impact or implications, the procedure in section 3.2 shall be followed </w:t>
      </w:r>
      <w:proofErr w:type="spellStart"/>
      <w:r>
        <w:t>not withstanding</w:t>
      </w:r>
      <w:proofErr w:type="spellEnd"/>
      <w:r>
        <w:t xml:space="preserve"> the lack of an alarm.</w:t>
      </w:r>
    </w:p>
    <w:p w14:paraId="19884162" w14:textId="65AE9FB9" w:rsidR="00470E3F" w:rsidRDefault="00470E3F" w:rsidP="00CA06C3">
      <w:pPr>
        <w:pStyle w:val="Heading3"/>
        <w:tabs>
          <w:tab w:val="clear" w:pos="0"/>
          <w:tab w:val="num" w:pos="709"/>
        </w:tabs>
        <w:ind w:left="709" w:hanging="709"/>
        <w:jc w:val="both"/>
      </w:pPr>
      <w:r>
        <w:t xml:space="preserve">Should </w:t>
      </w:r>
      <w:r w:rsidR="00A71A5C">
        <w:t>The Company</w:t>
      </w:r>
      <w:r>
        <w:t xml:space="preserve"> notify the TO that an Event does not have any direct operational impact or implications, the TO may take remedial action to clear the Event as appropriate, notifying </w:t>
      </w:r>
      <w:r w:rsidR="00A71A5C">
        <w:t>The Company</w:t>
      </w:r>
      <w:r>
        <w:t xml:space="preserve"> of any actions.</w:t>
      </w:r>
    </w:p>
    <w:p w14:paraId="1B4117AF" w14:textId="77777777" w:rsidR="00470E3F" w:rsidRDefault="00470E3F">
      <w:pPr>
        <w:pStyle w:val="Heading4"/>
        <w:numPr>
          <w:ilvl w:val="0"/>
          <w:numId w:val="0"/>
        </w:numPr>
      </w:pPr>
    </w:p>
    <w:p w14:paraId="2B364834" w14:textId="66689EFD" w:rsidR="00470E3F" w:rsidRDefault="00A71A5C">
      <w:pPr>
        <w:pStyle w:val="Heading2"/>
      </w:pPr>
      <w:r>
        <w:t>The Company</w:t>
      </w:r>
      <w:r w:rsidR="00470E3F">
        <w:t xml:space="preserve"> made aware of an Event impacting on a TO’s Transmission System</w:t>
      </w:r>
    </w:p>
    <w:p w14:paraId="5C7CAC22" w14:textId="39726A5C" w:rsidR="00470E3F" w:rsidRDefault="00470E3F" w:rsidP="00CA06C3">
      <w:pPr>
        <w:pStyle w:val="Heading3"/>
        <w:tabs>
          <w:tab w:val="clear" w:pos="0"/>
          <w:tab w:val="num" w:pos="709"/>
        </w:tabs>
        <w:ind w:left="709" w:hanging="709"/>
        <w:jc w:val="both"/>
      </w:pPr>
      <w:r>
        <w:t xml:space="preserve">Where </w:t>
      </w:r>
      <w:r w:rsidR="00A71A5C">
        <w:t>The Company</w:t>
      </w:r>
      <w:r>
        <w:t xml:space="preserve"> becomes aware of an Event that may </w:t>
      </w:r>
      <w:proofErr w:type="spellStart"/>
      <w:r>
        <w:t>effect</w:t>
      </w:r>
      <w:proofErr w:type="spellEnd"/>
      <w:r>
        <w:t xml:space="preserve"> a TO’s Transmission System, </w:t>
      </w:r>
      <w:r w:rsidR="00A71A5C">
        <w:t>The Company</w:t>
      </w:r>
      <w:r>
        <w:t xml:space="preserve"> shall inform the TO(s) (as relevant) of the Event or alarm as soon as reasonably practicable to develop a restoration strategy. </w:t>
      </w:r>
    </w:p>
    <w:p w14:paraId="35E48BDD" w14:textId="68323526" w:rsidR="00470E3F" w:rsidRDefault="00470E3F" w:rsidP="00CA06C3">
      <w:pPr>
        <w:pStyle w:val="Heading3"/>
        <w:tabs>
          <w:tab w:val="clear" w:pos="0"/>
          <w:tab w:val="num" w:pos="709"/>
        </w:tabs>
        <w:ind w:left="709" w:hanging="709"/>
        <w:jc w:val="both"/>
      </w:pPr>
      <w:r>
        <w:t>The procedure in section 3.2 shall be followed as appropriate.</w:t>
      </w:r>
      <w:r w:rsidR="002B7698">
        <w:br/>
      </w:r>
    </w:p>
    <w:p w14:paraId="1BD66C43" w14:textId="77777777" w:rsidR="00333514" w:rsidRDefault="00333514" w:rsidP="00CA06C3">
      <w:pPr>
        <w:pStyle w:val="Heading2"/>
      </w:pPr>
      <w:r>
        <w:t xml:space="preserve">Requirement </w:t>
      </w:r>
      <w:r w:rsidR="007E5100">
        <w:t xml:space="preserve">for OFTOs </w:t>
      </w:r>
      <w:r>
        <w:t>to comply with the relevant</w:t>
      </w:r>
      <w:r w:rsidRPr="00333514">
        <w:t xml:space="preserve"> requirement from the Transparency Regulation (Article 10.1c)</w:t>
      </w:r>
    </w:p>
    <w:p w14:paraId="0C040B0D" w14:textId="77777777" w:rsidR="00333514" w:rsidRDefault="00333514" w:rsidP="00CA06C3">
      <w:pPr>
        <w:pStyle w:val="Heading3"/>
        <w:tabs>
          <w:tab w:val="num" w:pos="720"/>
        </w:tabs>
        <w:ind w:left="720" w:hanging="720"/>
        <w:jc w:val="both"/>
      </w:pPr>
      <w:r>
        <w:t>Changes in the actual availability of off-shore grid infrastructure that reduce wind power feed-in by 100 MW or more during at least one market time unit must be notified to ENTSO-E using the MODIS system.</w:t>
      </w:r>
    </w:p>
    <w:p w14:paraId="1228BADB" w14:textId="77777777" w:rsidR="007A2611" w:rsidRDefault="007A2611" w:rsidP="00CA06C3">
      <w:pPr>
        <w:pStyle w:val="Heading3"/>
        <w:tabs>
          <w:tab w:val="num" w:pos="720"/>
        </w:tabs>
        <w:ind w:left="720" w:hanging="720"/>
        <w:jc w:val="both"/>
      </w:pPr>
      <w:r>
        <w:t xml:space="preserve">The requirements set out in </w:t>
      </w:r>
      <w:r w:rsidR="007C1BBD">
        <w:t>this section 3.7</w:t>
      </w:r>
      <w:r>
        <w:t xml:space="preserve"> shall apply to</w:t>
      </w:r>
      <w:r w:rsidR="00333514">
        <w:t xml:space="preserve"> those OFTO systems where the </w:t>
      </w:r>
      <w:r w:rsidR="000A18B8">
        <w:t xml:space="preserve">TEC of the </w:t>
      </w:r>
      <w:r w:rsidR="00333514">
        <w:t xml:space="preserve">generation </w:t>
      </w:r>
      <w:r w:rsidR="000A18B8">
        <w:t>connected exceeds 100MW</w:t>
      </w:r>
      <w:r>
        <w:t>.</w:t>
      </w:r>
    </w:p>
    <w:p w14:paraId="3F9521D3" w14:textId="115249E9" w:rsidR="00333514" w:rsidRPr="00333514" w:rsidRDefault="007A2611" w:rsidP="00CA06C3">
      <w:pPr>
        <w:pStyle w:val="Heading3"/>
        <w:tabs>
          <w:tab w:val="num" w:pos="720"/>
        </w:tabs>
        <w:ind w:left="720" w:hanging="720"/>
        <w:jc w:val="both"/>
      </w:pPr>
      <w:r>
        <w:t>T</w:t>
      </w:r>
      <w:r w:rsidR="000A18B8">
        <w:t xml:space="preserve">he </w:t>
      </w:r>
      <w:r w:rsidR="00333514">
        <w:t xml:space="preserve">OFTO will be responsible for providing </w:t>
      </w:r>
      <w:r w:rsidR="00A71A5C">
        <w:t>The Company</w:t>
      </w:r>
      <w:r w:rsidR="00333514">
        <w:t xml:space="preserve"> with the required standing data for the MODIS system</w:t>
      </w:r>
      <w:r w:rsidR="009E30E6">
        <w:rPr>
          <w:rStyle w:val="FootnoteReference"/>
        </w:rPr>
        <w:footnoteReference w:id="1"/>
      </w:r>
      <w:r w:rsidR="000A18B8">
        <w:t>. This comprises:</w:t>
      </w:r>
    </w:p>
    <w:p w14:paraId="573F7351" w14:textId="77777777" w:rsidR="00470E3F" w:rsidRPr="00CA06C3" w:rsidRDefault="000A18B8" w:rsidP="00CA06C3">
      <w:pPr>
        <w:numPr>
          <w:ilvl w:val="0"/>
          <w:numId w:val="15"/>
        </w:numPr>
      </w:pPr>
      <w:r w:rsidRPr="00CA06C3">
        <w:t>the identification of the assets concerned</w:t>
      </w:r>
      <w:r w:rsidR="009E30E6" w:rsidRPr="00CA06C3">
        <w:t xml:space="preserve"> (this will be the EIC code for the relevant OFTO circuit)</w:t>
      </w:r>
      <w:r w:rsidR="00012A7C" w:rsidRPr="00CA06C3">
        <w:t>;</w:t>
      </w:r>
    </w:p>
    <w:p w14:paraId="3837D832" w14:textId="77777777" w:rsidR="00012A7C" w:rsidRPr="00CA06C3" w:rsidRDefault="000A18B8" w:rsidP="00CA06C3">
      <w:pPr>
        <w:numPr>
          <w:ilvl w:val="0"/>
          <w:numId w:val="15"/>
        </w:numPr>
      </w:pPr>
      <w:r w:rsidRPr="00CA06C3">
        <w:t>the location (</w:t>
      </w:r>
      <w:r w:rsidR="009E30E6" w:rsidRPr="00CA06C3">
        <w:t>this</w:t>
      </w:r>
      <w:r w:rsidRPr="00CA06C3">
        <w:t xml:space="preserve"> will be </w:t>
      </w:r>
      <w:r w:rsidR="003C6D9C" w:rsidRPr="00CA06C3">
        <w:t>“</w:t>
      </w:r>
      <w:r w:rsidRPr="00CA06C3">
        <w:t>intra-zon</w:t>
      </w:r>
      <w:r w:rsidR="009E30E6" w:rsidRPr="00CA06C3">
        <w:t>al</w:t>
      </w:r>
      <w:r w:rsidR="003C6D9C" w:rsidRPr="00CA06C3">
        <w:t>”</w:t>
      </w:r>
      <w:r w:rsidRPr="00CA06C3">
        <w:t>),</w:t>
      </w:r>
      <w:r w:rsidR="00012A7C" w:rsidRPr="00CA06C3">
        <w:t xml:space="preserve">; </w:t>
      </w:r>
    </w:p>
    <w:p w14:paraId="516DD3F9" w14:textId="77777777" w:rsidR="000A18B8" w:rsidRPr="00CA06C3" w:rsidRDefault="00012A7C" w:rsidP="00CA06C3">
      <w:pPr>
        <w:numPr>
          <w:ilvl w:val="0"/>
          <w:numId w:val="15"/>
        </w:numPr>
      </w:pPr>
      <w:r w:rsidRPr="00CA06C3">
        <w:t>the type of asset</w:t>
      </w:r>
      <w:r w:rsidR="003C6D9C" w:rsidRPr="00CA06C3">
        <w:t xml:space="preserve"> (this will be “DC link”</w:t>
      </w:r>
      <w:r w:rsidR="00DC02B1" w:rsidRPr="00CA06C3">
        <w:t xml:space="preserve"> or “AC link”</w:t>
      </w:r>
      <w:r w:rsidR="003C6D9C" w:rsidRPr="00CA06C3">
        <w:t>)</w:t>
      </w:r>
      <w:r w:rsidRPr="00CA06C3">
        <w:t>; and</w:t>
      </w:r>
    </w:p>
    <w:p w14:paraId="7D69E12D" w14:textId="77777777" w:rsidR="00BA2FB7" w:rsidRPr="00CA06C3" w:rsidRDefault="000A18B8" w:rsidP="00CA06C3">
      <w:pPr>
        <w:numPr>
          <w:ilvl w:val="0"/>
          <w:numId w:val="15"/>
        </w:numPr>
      </w:pPr>
      <w:r w:rsidRPr="00CA06C3">
        <w:t>the installed wind power generation capacity (MW) connected to the asset(</w:t>
      </w:r>
      <w:r w:rsidR="009E30E6" w:rsidRPr="00CA06C3">
        <w:t xml:space="preserve">this will be the </w:t>
      </w:r>
      <w:r w:rsidR="003C6D9C" w:rsidRPr="00CA06C3">
        <w:t>R</w:t>
      </w:r>
      <w:r w:rsidR="009E30E6" w:rsidRPr="00CA06C3">
        <w:t xml:space="preserve">egistered </w:t>
      </w:r>
      <w:r w:rsidR="003C6D9C" w:rsidRPr="00CA06C3">
        <w:t>C</w:t>
      </w:r>
      <w:r w:rsidR="009E30E6" w:rsidRPr="00CA06C3">
        <w:t>apacity, as defined in the Grid Code, of the offshore wind generator</w:t>
      </w:r>
      <w:r w:rsidRPr="00CA06C3">
        <w:t>)</w:t>
      </w:r>
      <w:r w:rsidR="00012A7C" w:rsidRPr="00CA06C3">
        <w:t>.</w:t>
      </w:r>
    </w:p>
    <w:p w14:paraId="61F086DD" w14:textId="63753B92" w:rsidR="007A2611" w:rsidRDefault="000A18B8" w:rsidP="00CA06C3">
      <w:pPr>
        <w:pStyle w:val="Heading3"/>
        <w:tabs>
          <w:tab w:val="num" w:pos="720"/>
        </w:tabs>
        <w:ind w:left="720" w:hanging="720"/>
        <w:jc w:val="both"/>
      </w:pPr>
      <w:r>
        <w:t xml:space="preserve">In the event of </w:t>
      </w:r>
      <w:r w:rsidR="007A2611">
        <w:t>a</w:t>
      </w:r>
      <w:r>
        <w:t xml:space="preserve"> </w:t>
      </w:r>
      <w:r w:rsidR="00B83C0A">
        <w:t>trip or unplanned e</w:t>
      </w:r>
      <w:r>
        <w:t>vent</w:t>
      </w:r>
      <w:r w:rsidR="00B83C0A">
        <w:t xml:space="preserve"> disconnecting generation</w:t>
      </w:r>
      <w:r w:rsidR="007A2611">
        <w:t>,</w:t>
      </w:r>
      <w:r w:rsidR="00B83C0A">
        <w:t xml:space="preserve"> </w:t>
      </w:r>
      <w:r w:rsidR="007A2611">
        <w:t xml:space="preserve">in line with the requirements of para 3.2 </w:t>
      </w:r>
      <w:r w:rsidR="00BA2FB7">
        <w:t>–</w:t>
      </w:r>
      <w:r w:rsidR="007A2611">
        <w:t xml:space="preserve"> </w:t>
      </w:r>
      <w:r w:rsidR="00BA2FB7">
        <w:t>“</w:t>
      </w:r>
      <w:r w:rsidR="007A2611">
        <w:t>Class 1 alarm</w:t>
      </w:r>
      <w:r w:rsidR="00BA2FB7">
        <w:t>”</w:t>
      </w:r>
      <w:r w:rsidR="007A2611">
        <w:t xml:space="preserve"> or para 3.5 – </w:t>
      </w:r>
      <w:r w:rsidR="00BA2FB7">
        <w:t>“</w:t>
      </w:r>
      <w:r w:rsidR="007A2611">
        <w:t>Event without and associated alarm</w:t>
      </w:r>
      <w:r w:rsidR="00BA2FB7">
        <w:t>”</w:t>
      </w:r>
      <w:r w:rsidR="007A2611">
        <w:t xml:space="preserve">, </w:t>
      </w:r>
      <w:r w:rsidR="00B83C0A">
        <w:t xml:space="preserve">the </w:t>
      </w:r>
      <w:r w:rsidR="00BA2FB7">
        <w:t>OF</w:t>
      </w:r>
      <w:r w:rsidR="00B83C0A">
        <w:t xml:space="preserve">TO </w:t>
      </w:r>
      <w:r w:rsidR="007C1BBD">
        <w:t>shall</w:t>
      </w:r>
      <w:r w:rsidR="00B83C0A">
        <w:t xml:space="preserve"> contact </w:t>
      </w:r>
      <w:r w:rsidR="00A71A5C">
        <w:t>The Company</w:t>
      </w:r>
      <w:r w:rsidR="007A2611">
        <w:t>.</w:t>
      </w:r>
    </w:p>
    <w:p w14:paraId="6372AE84" w14:textId="4BCDD730" w:rsidR="000A18B8" w:rsidRPr="00CA06C3" w:rsidRDefault="00A71A5C" w:rsidP="00CA06C3">
      <w:pPr>
        <w:pStyle w:val="Heading3"/>
        <w:tabs>
          <w:tab w:val="num" w:pos="720"/>
        </w:tabs>
        <w:ind w:left="720" w:hanging="720"/>
        <w:jc w:val="both"/>
      </w:pPr>
      <w:r>
        <w:t>The Company</w:t>
      </w:r>
      <w:r w:rsidR="007A2611" w:rsidRPr="00CA06C3">
        <w:t xml:space="preserve"> will determine whether the power fed in at the time of the change in the availability was greater than or equal to 100MW</w:t>
      </w:r>
      <w:r w:rsidR="00614951" w:rsidRPr="00CA06C3">
        <w:t xml:space="preserve"> and notify the relevant </w:t>
      </w:r>
      <w:r w:rsidR="001D484F" w:rsidRPr="00CA06C3">
        <w:t>OF</w:t>
      </w:r>
      <w:r w:rsidR="00614951" w:rsidRPr="00CA06C3">
        <w:t>TO</w:t>
      </w:r>
      <w:r w:rsidR="007A2611" w:rsidRPr="00CA06C3">
        <w:t>.</w:t>
      </w:r>
    </w:p>
    <w:p w14:paraId="419DDCD0" w14:textId="03A28F5C" w:rsidR="007A2611" w:rsidRPr="00CA06C3" w:rsidRDefault="007A2611" w:rsidP="00CA06C3">
      <w:pPr>
        <w:pStyle w:val="Heading3"/>
        <w:tabs>
          <w:tab w:val="num" w:pos="720"/>
        </w:tabs>
        <w:ind w:left="720" w:hanging="720"/>
        <w:jc w:val="both"/>
      </w:pPr>
      <w:r w:rsidRPr="00CA06C3">
        <w:t xml:space="preserve">In the case where </w:t>
      </w:r>
      <w:r w:rsidR="00A71A5C">
        <w:t>The Company</w:t>
      </w:r>
      <w:r w:rsidR="00130112" w:rsidRPr="00CA06C3">
        <w:t xml:space="preserve"> notif</w:t>
      </w:r>
      <w:r w:rsidR="003C6D9C" w:rsidRPr="00CA06C3">
        <w:t>ies</w:t>
      </w:r>
      <w:r w:rsidR="00130112" w:rsidRPr="00CA06C3">
        <w:t xml:space="preserve"> the OFTO that </w:t>
      </w:r>
      <w:r w:rsidRPr="00CA06C3">
        <w:t>the power infeed at the time of the event was greater than or equal to 100MW</w:t>
      </w:r>
      <w:r w:rsidR="00BA2FB7" w:rsidRPr="00CA06C3">
        <w:t xml:space="preserve">, the OFTO </w:t>
      </w:r>
      <w:r w:rsidR="007C1BBD" w:rsidRPr="00CA06C3">
        <w:t>shall</w:t>
      </w:r>
      <w:r w:rsidR="00BA2FB7" w:rsidRPr="00CA06C3">
        <w:t xml:space="preserve"> provide </w:t>
      </w:r>
      <w:r w:rsidR="00130112" w:rsidRPr="00CA06C3">
        <w:t xml:space="preserve">to </w:t>
      </w:r>
      <w:r w:rsidR="00A71A5C">
        <w:t>The Company</w:t>
      </w:r>
      <w:r w:rsidR="00BA2FB7" w:rsidRPr="00CA06C3">
        <w:t xml:space="preserve"> </w:t>
      </w:r>
      <w:r w:rsidR="007C1BBD" w:rsidRPr="00CA06C3">
        <w:t>within a period of [30] minutes</w:t>
      </w:r>
      <w:r w:rsidR="00BA2FB7" w:rsidRPr="00CA06C3">
        <w:t>:</w:t>
      </w:r>
    </w:p>
    <w:p w14:paraId="602CEFC0" w14:textId="77777777" w:rsidR="00BA2FB7" w:rsidRPr="00CA06C3" w:rsidRDefault="00BA2FB7" w:rsidP="00CA06C3">
      <w:pPr>
        <w:pStyle w:val="Heading3"/>
        <w:numPr>
          <w:ilvl w:val="0"/>
          <w:numId w:val="20"/>
        </w:numPr>
      </w:pPr>
      <w:r w:rsidRPr="00CA06C3">
        <w:t>reasons for the unavailability</w:t>
      </w:r>
      <w:r w:rsidR="003C6D9C" w:rsidRPr="00CA06C3">
        <w:t xml:space="preserve"> (this will be either “Incident/ forced outage” or “other”)</w:t>
      </w:r>
      <w:r w:rsidRPr="00CA06C3">
        <w:t>;</w:t>
      </w:r>
      <w:r w:rsidR="00130112" w:rsidRPr="00CA06C3">
        <w:t xml:space="preserve"> and</w:t>
      </w:r>
    </w:p>
    <w:p w14:paraId="36F690F0" w14:textId="77777777" w:rsidR="00BA2FB7" w:rsidRPr="00CA06C3" w:rsidRDefault="00BA2FB7" w:rsidP="00CA06C3">
      <w:pPr>
        <w:numPr>
          <w:ilvl w:val="0"/>
          <w:numId w:val="20"/>
        </w:numPr>
      </w:pPr>
      <w:r w:rsidRPr="00CA06C3">
        <w:t>the start and estimated end date (day, hour) of the change in availability</w:t>
      </w:r>
      <w:r w:rsidR="00130112" w:rsidRPr="00CA06C3">
        <w:t>.</w:t>
      </w:r>
    </w:p>
    <w:p w14:paraId="2C230827" w14:textId="4374BED1" w:rsidR="00BA2FB7" w:rsidRPr="00CA06C3" w:rsidRDefault="00A71A5C" w:rsidP="00CA06C3">
      <w:pPr>
        <w:pStyle w:val="Heading3"/>
        <w:tabs>
          <w:tab w:val="clear" w:pos="0"/>
          <w:tab w:val="num" w:pos="709"/>
        </w:tabs>
        <w:ind w:left="709" w:hanging="709"/>
      </w:pPr>
      <w:r>
        <w:t>The Company</w:t>
      </w:r>
      <w:r w:rsidR="00BA2FB7" w:rsidRPr="00CA06C3">
        <w:t xml:space="preserve"> will publish the required information on the MODIS system. </w:t>
      </w:r>
      <w:r w:rsidR="007C1BBD" w:rsidRPr="00CA06C3">
        <w:t>Subject to the OFTO meeting the timescales requirements of 3.7.6, t</w:t>
      </w:r>
      <w:r w:rsidR="00BA2FB7" w:rsidRPr="00CA06C3">
        <w:t xml:space="preserve">he information shall be published </w:t>
      </w:r>
      <w:r w:rsidR="007C1BBD" w:rsidRPr="00CA06C3">
        <w:t xml:space="preserve">by </w:t>
      </w:r>
      <w:r>
        <w:t>The Company</w:t>
      </w:r>
      <w:r w:rsidR="007C1BBD" w:rsidRPr="00CA06C3">
        <w:t xml:space="preserve"> </w:t>
      </w:r>
      <w:r w:rsidR="00BA2FB7" w:rsidRPr="00CA06C3">
        <w:t>as soon as possible but no later than one hour after the change in actual availability</w:t>
      </w:r>
      <w:r w:rsidR="009D2D9B" w:rsidRPr="00CA06C3">
        <w:t xml:space="preserve"> or as soon as possible thereafter should the OFTO exceed the notification timescale requirements of 3.7.6</w:t>
      </w:r>
      <w:r w:rsidR="00BA2FB7" w:rsidRPr="00CA06C3">
        <w:t>.</w:t>
      </w:r>
    </w:p>
    <w:p w14:paraId="56FC8626" w14:textId="72759323" w:rsidR="00BA2FB7" w:rsidRDefault="00BA2FB7" w:rsidP="00CA06C3">
      <w:pPr>
        <w:pStyle w:val="Heading3"/>
        <w:tabs>
          <w:tab w:val="clear" w:pos="0"/>
          <w:tab w:val="num" w:pos="709"/>
        </w:tabs>
        <w:ind w:left="709" w:hanging="709"/>
      </w:pPr>
      <w:r w:rsidRPr="00CA06C3">
        <w:t xml:space="preserve">The OFTO will continue to update </w:t>
      </w:r>
      <w:r w:rsidR="00A71A5C">
        <w:t>The Company</w:t>
      </w:r>
      <w:r w:rsidRPr="00CA06C3">
        <w:t xml:space="preserve"> with a revised estimated end date (day, hour) of the change in availability, as and when new information becomes available</w:t>
      </w:r>
      <w:r w:rsidR="00D07ADA" w:rsidRPr="00CA06C3">
        <w:t xml:space="preserve"> and in all cases prior to the end date last notified</w:t>
      </w:r>
      <w:r w:rsidRPr="00CA06C3">
        <w:t>.</w:t>
      </w:r>
      <w:r w:rsidRPr="00BA2FB7">
        <w:br/>
      </w:r>
    </w:p>
    <w:p w14:paraId="30B352AC" w14:textId="77777777" w:rsidR="00470E3F" w:rsidRDefault="00470E3F">
      <w:pPr>
        <w:pStyle w:val="Heading2"/>
      </w:pPr>
      <w:r>
        <w:t>Emergency Conditions</w:t>
      </w:r>
    </w:p>
    <w:p w14:paraId="6A77556B" w14:textId="77777777" w:rsidR="00470E3F" w:rsidRDefault="00470E3F" w:rsidP="00CA06C3">
      <w:pPr>
        <w:pStyle w:val="Heading3"/>
        <w:tabs>
          <w:tab w:val="clear" w:pos="0"/>
          <w:tab w:val="num" w:pos="709"/>
        </w:tabs>
        <w:ind w:left="709" w:hanging="709"/>
        <w:jc w:val="both"/>
      </w:pPr>
      <w:r>
        <w:t xml:space="preserve">Where emergency action is required to safeguard life or Transmission Plant and/or Apparatus, </w:t>
      </w:r>
      <w:r w:rsidRPr="004B6330">
        <w:t>STCP 09-2 Site and Public Safety</w:t>
      </w:r>
      <w:r>
        <w:t xml:space="preserve"> </w:t>
      </w:r>
      <w:r w:rsidR="00A251E5">
        <w:t xml:space="preserve">shall </w:t>
      </w:r>
      <w:r>
        <w:t xml:space="preserve">be followed.    </w:t>
      </w:r>
    </w:p>
    <w:p w14:paraId="7F14C7E7" w14:textId="77777777" w:rsidR="00470E3F" w:rsidRDefault="00470E3F">
      <w:pPr>
        <w:ind w:left="360"/>
      </w:pPr>
    </w:p>
    <w:p w14:paraId="5B45E78C" w14:textId="77777777" w:rsidR="00470E3F" w:rsidRDefault="00470E3F">
      <w:pPr>
        <w:pStyle w:val="Heading2"/>
      </w:pPr>
      <w:r>
        <w:t xml:space="preserve">Guidance </w:t>
      </w:r>
    </w:p>
    <w:p w14:paraId="23D0BECD" w14:textId="77777777" w:rsidR="00470E3F" w:rsidRDefault="00470E3F" w:rsidP="00CA06C3">
      <w:pPr>
        <w:pStyle w:val="Heading3"/>
        <w:tabs>
          <w:tab w:val="clear" w:pos="0"/>
          <w:tab w:val="num" w:pos="709"/>
        </w:tabs>
        <w:ind w:left="709" w:hanging="709"/>
        <w:jc w:val="both"/>
      </w:pPr>
      <w:r>
        <w:t xml:space="preserve">Each TO’s overhead line restoration policy and risk assessment policy including actions to be taken for maintenance of the TO Transmission System integrity following an alarm or Event are contained in </w:t>
      </w:r>
      <w:r w:rsidRPr="004B6330">
        <w:t>Appendix B</w:t>
      </w:r>
      <w:r>
        <w:t xml:space="preserve">, for information purposes only.  Updated copies of the guidance will be provided by the relevant TO as appropriate. </w:t>
      </w:r>
    </w:p>
    <w:p w14:paraId="1A348941" w14:textId="77777777" w:rsidR="00470E3F" w:rsidRDefault="00470E3F">
      <w:pPr>
        <w:pStyle w:val="Heading2"/>
        <w:sectPr w:rsidR="00470E3F">
          <w:pgSz w:w="11906" w:h="16838"/>
          <w:pgMar w:top="1440" w:right="1800" w:bottom="1440" w:left="1800" w:header="720" w:footer="720" w:gutter="0"/>
          <w:cols w:space="720"/>
        </w:sectPr>
      </w:pPr>
    </w:p>
    <w:p w14:paraId="6C8240BA" w14:textId="77777777" w:rsidR="00470E3F" w:rsidRDefault="00470E3F">
      <w:pPr>
        <w:pStyle w:val="Heading1"/>
        <w:numPr>
          <w:ilvl w:val="0"/>
          <w:numId w:val="0"/>
        </w:numPr>
      </w:pPr>
      <w:r>
        <w:t>Appendix A: ‘Swimlane’ Flow Diagram</w:t>
      </w:r>
    </w:p>
    <w:p w14:paraId="5BFA0FA9" w14:textId="77777777" w:rsidR="00470E3F" w:rsidRDefault="00470E3F">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2337BC69" w14:textId="77777777" w:rsidR="00470E3F" w:rsidRDefault="00470E3F">
      <w:pPr>
        <w:pStyle w:val="Heading2"/>
        <w:numPr>
          <w:ilvl w:val="0"/>
          <w:numId w:val="0"/>
        </w:numPr>
      </w:pPr>
    </w:p>
    <w:p w14:paraId="2C43BED8" w14:textId="77777777" w:rsidR="000971B0" w:rsidRPr="000971B0" w:rsidRDefault="0060202A" w:rsidP="000971B0">
      <w:pPr>
        <w:sectPr w:rsidR="000971B0" w:rsidRPr="000971B0">
          <w:pgSz w:w="11906" w:h="16838" w:code="9"/>
          <w:pgMar w:top="1440" w:right="1797" w:bottom="851" w:left="1797" w:header="720" w:footer="720" w:gutter="0"/>
          <w:cols w:space="720"/>
        </w:sectPr>
      </w:pPr>
      <w:r>
        <w:rPr>
          <w:noProof/>
          <w:lang w:eastAsia="en-GB"/>
        </w:rPr>
        <w:object w:dxaOrig="1440" w:dyaOrig="1440" w14:anchorId="29DE3B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8pt;margin-top:-19.2pt;width:473.8pt;height:618.85pt;z-index:251658240">
            <v:imagedata r:id="rId12" o:title=""/>
            <w10:wrap type="topAndBottom"/>
          </v:shape>
          <o:OLEObject Type="Embed" ProgID="Visio.Drawing.11" ShapeID="_x0000_s2057" DrawAspect="Content" ObjectID="_1822022288" r:id="rId13"/>
        </w:object>
      </w:r>
    </w:p>
    <w:p w14:paraId="3DFD2EDF" w14:textId="77777777" w:rsidR="00470E3F" w:rsidRDefault="00470E3F">
      <w:pPr>
        <w:pStyle w:val="Heading1"/>
        <w:numPr>
          <w:ilvl w:val="0"/>
          <w:numId w:val="0"/>
        </w:numPr>
      </w:pPr>
      <w:r>
        <w:t>Appendix B: Alarm Condition Tables</w:t>
      </w:r>
    </w:p>
    <w:p w14:paraId="34FC0903" w14:textId="77777777" w:rsidR="00470E3F" w:rsidRDefault="00470E3F">
      <w:pPr>
        <w:rPr>
          <w:b/>
          <w:sz w:val="18"/>
        </w:rPr>
      </w:pPr>
      <w:r>
        <w:rPr>
          <w:sz w:val="18"/>
        </w:rPr>
        <w:t xml:space="preserve">The Alarm Condition table below is indicative of the action that </w:t>
      </w:r>
      <w:r w:rsidR="00F92188">
        <w:rPr>
          <w:sz w:val="18"/>
        </w:rPr>
        <w:t xml:space="preserve">the TO has advised it </w:t>
      </w:r>
      <w:r>
        <w:rPr>
          <w:sz w:val="18"/>
        </w:rPr>
        <w:t xml:space="preserve">shall normally take in their licensed area for a given alarm condition. </w:t>
      </w:r>
      <w:r>
        <w:rPr>
          <w:b/>
          <w:sz w:val="18"/>
        </w:rPr>
        <w:t>It is included for guidance only.</w:t>
      </w:r>
    </w:p>
    <w:p w14:paraId="18C70745" w14:textId="77777777" w:rsidR="0055273A" w:rsidRPr="00DF13A7" w:rsidRDefault="0055273A" w:rsidP="0055273A">
      <w:pPr>
        <w:rPr>
          <w:rFonts w:cs="Arial"/>
          <w:b/>
          <w:sz w:val="18"/>
          <w:szCs w:val="18"/>
        </w:rPr>
      </w:pPr>
      <w:r>
        <w:rPr>
          <w:rFonts w:cs="Arial"/>
          <w:b/>
          <w:sz w:val="18"/>
          <w:szCs w:val="18"/>
        </w:rPr>
        <w:t>The below table may be updated to incorporate the actions that a Competitively Appointed Transmission Owner shall normally take in their licensed area for a given alarm condition following the appointment of that Party.</w:t>
      </w:r>
    </w:p>
    <w:p w14:paraId="4DCE62F7" w14:textId="77777777" w:rsidR="0055273A" w:rsidRPr="00DF13A7" w:rsidRDefault="0055273A">
      <w:pPr>
        <w:rPr>
          <w:rFonts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7120"/>
      </w:tblGrid>
      <w:tr w:rsidR="002164B6" w:rsidRPr="00BE4E52" w14:paraId="4C81A15F" w14:textId="77777777" w:rsidTr="00395BE0">
        <w:tc>
          <w:tcPr>
            <w:tcW w:w="9242" w:type="dxa"/>
            <w:gridSpan w:val="2"/>
          </w:tcPr>
          <w:p w14:paraId="43F2966D" w14:textId="77777777" w:rsidR="002164B6" w:rsidRPr="00BE4E52" w:rsidRDefault="002164B6" w:rsidP="00395BE0">
            <w:pPr>
              <w:spacing w:after="0"/>
              <w:rPr>
                <w:rFonts w:eastAsia="Calibri" w:cs="Arial"/>
                <w:b/>
                <w:sz w:val="18"/>
                <w:szCs w:val="18"/>
              </w:rPr>
            </w:pPr>
            <w:r w:rsidRPr="00BE4E52">
              <w:rPr>
                <w:rFonts w:eastAsia="Calibri" w:cs="Arial"/>
                <w:b/>
                <w:sz w:val="18"/>
                <w:szCs w:val="18"/>
              </w:rPr>
              <w:t>Switchgear Persistent low pressure alarm (Loss of Insulating/Operating Medium)</w:t>
            </w:r>
          </w:p>
        </w:tc>
      </w:tr>
      <w:tr w:rsidR="002164B6" w:rsidRPr="00BE4E52" w14:paraId="3F4A9B4E" w14:textId="77777777" w:rsidTr="00395BE0">
        <w:tc>
          <w:tcPr>
            <w:tcW w:w="1242" w:type="dxa"/>
            <w:vAlign w:val="center"/>
          </w:tcPr>
          <w:p w14:paraId="2418A82F"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SHE-T</w:t>
            </w:r>
          </w:p>
          <w:p w14:paraId="60F8D16A" w14:textId="77777777" w:rsidR="002164B6" w:rsidRPr="00BE4E52" w:rsidRDefault="002164B6" w:rsidP="00395BE0">
            <w:pPr>
              <w:spacing w:after="0"/>
              <w:jc w:val="center"/>
              <w:rPr>
                <w:rFonts w:eastAsia="Calibri" w:cs="Arial"/>
                <w:b/>
                <w:sz w:val="18"/>
                <w:szCs w:val="18"/>
              </w:rPr>
            </w:pPr>
          </w:p>
          <w:p w14:paraId="4486AE24"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SPT</w:t>
            </w:r>
          </w:p>
          <w:p w14:paraId="7DD384B9" w14:textId="77777777" w:rsidR="002164B6" w:rsidRPr="00BE4E52" w:rsidRDefault="002164B6" w:rsidP="00395BE0">
            <w:pPr>
              <w:spacing w:after="0"/>
              <w:jc w:val="center"/>
              <w:rPr>
                <w:rFonts w:eastAsia="Calibri" w:cs="Arial"/>
                <w:b/>
                <w:sz w:val="18"/>
                <w:szCs w:val="18"/>
              </w:rPr>
            </w:pPr>
          </w:p>
          <w:p w14:paraId="3697B1C2"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NGET</w:t>
            </w:r>
          </w:p>
        </w:tc>
        <w:tc>
          <w:tcPr>
            <w:tcW w:w="8000" w:type="dxa"/>
          </w:tcPr>
          <w:p w14:paraId="748B1F63" w14:textId="77777777" w:rsidR="002164B6" w:rsidRPr="00BE4E52" w:rsidRDefault="002164B6" w:rsidP="00395BE0">
            <w:pPr>
              <w:spacing w:after="0"/>
              <w:rPr>
                <w:rFonts w:eastAsia="Calibri" w:cs="Arial"/>
                <w:sz w:val="18"/>
                <w:szCs w:val="18"/>
              </w:rPr>
            </w:pPr>
            <w:r w:rsidRPr="00BE4E52">
              <w:rPr>
                <w:rFonts w:eastAsia="Calibri" w:cs="Arial"/>
                <w:sz w:val="18"/>
                <w:szCs w:val="18"/>
              </w:rPr>
              <w:t xml:space="preserve">Liaise with responsible site engineer. </w:t>
            </w:r>
          </w:p>
          <w:p w14:paraId="184016D9" w14:textId="77777777" w:rsidR="002164B6" w:rsidRPr="00BE4E52" w:rsidRDefault="002164B6" w:rsidP="00395BE0">
            <w:pPr>
              <w:spacing w:after="0"/>
              <w:rPr>
                <w:rFonts w:eastAsia="Calibri" w:cs="Arial"/>
                <w:sz w:val="18"/>
                <w:szCs w:val="18"/>
              </w:rPr>
            </w:pPr>
            <w:r w:rsidRPr="00BE4E52">
              <w:rPr>
                <w:rFonts w:eastAsia="Calibri" w:cs="Arial"/>
                <w:sz w:val="18"/>
                <w:szCs w:val="18"/>
              </w:rPr>
              <w:t>Decide if switch can be left in service until site visit.</w:t>
            </w:r>
          </w:p>
          <w:p w14:paraId="6DB93C4D" w14:textId="77777777" w:rsidR="002164B6" w:rsidRPr="00BE4E52" w:rsidRDefault="002164B6" w:rsidP="00395BE0">
            <w:pPr>
              <w:spacing w:after="0"/>
              <w:rPr>
                <w:rFonts w:eastAsia="Calibri" w:cs="Arial"/>
                <w:sz w:val="18"/>
                <w:szCs w:val="18"/>
              </w:rPr>
            </w:pPr>
            <w:r w:rsidRPr="00BE4E52">
              <w:rPr>
                <w:rFonts w:eastAsia="Calibri" w:cs="Arial"/>
                <w:sz w:val="18"/>
                <w:szCs w:val="18"/>
              </w:rPr>
              <w:t>If not, open switch unless Security standards are contravened.</w:t>
            </w:r>
          </w:p>
          <w:p w14:paraId="764B3C06" w14:textId="77777777" w:rsidR="002164B6" w:rsidRPr="00BE4E52" w:rsidRDefault="002164B6" w:rsidP="00395BE0">
            <w:pPr>
              <w:spacing w:after="0"/>
              <w:rPr>
                <w:rFonts w:eastAsia="Calibri" w:cs="Arial"/>
                <w:sz w:val="18"/>
                <w:szCs w:val="18"/>
              </w:rPr>
            </w:pPr>
            <w:r w:rsidRPr="00BE4E52">
              <w:rPr>
                <w:rFonts w:eastAsia="Calibri" w:cs="Arial"/>
                <w:sz w:val="18"/>
                <w:szCs w:val="18"/>
              </w:rPr>
              <w:t>When below trip lockout settings or oil level below sight glass, make dead (remotely) unless loss of supply would result.</w:t>
            </w:r>
          </w:p>
        </w:tc>
      </w:tr>
      <w:tr w:rsidR="002164B6" w:rsidRPr="00BE4E52" w14:paraId="033B32F5" w14:textId="77777777" w:rsidTr="00395BE0">
        <w:tc>
          <w:tcPr>
            <w:tcW w:w="1242" w:type="dxa"/>
            <w:tcBorders>
              <w:top w:val="single" w:sz="4" w:space="0" w:color="auto"/>
              <w:left w:val="single" w:sz="4" w:space="0" w:color="auto"/>
              <w:bottom w:val="double" w:sz="4" w:space="0" w:color="auto"/>
              <w:right w:val="single" w:sz="4" w:space="0" w:color="auto"/>
            </w:tcBorders>
            <w:vAlign w:val="center"/>
          </w:tcPr>
          <w:p w14:paraId="2C34D32F"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Others</w:t>
            </w:r>
          </w:p>
        </w:tc>
        <w:tc>
          <w:tcPr>
            <w:tcW w:w="8000" w:type="dxa"/>
            <w:tcBorders>
              <w:top w:val="single" w:sz="4" w:space="0" w:color="auto"/>
              <w:left w:val="single" w:sz="4" w:space="0" w:color="auto"/>
              <w:bottom w:val="double" w:sz="4" w:space="0" w:color="auto"/>
              <w:right w:val="single" w:sz="4" w:space="0" w:color="auto"/>
            </w:tcBorders>
          </w:tcPr>
          <w:p w14:paraId="01966F5F" w14:textId="77777777" w:rsidR="002164B6" w:rsidRPr="00BE4E52" w:rsidRDefault="002164B6" w:rsidP="00395BE0">
            <w:pPr>
              <w:spacing w:after="0"/>
              <w:rPr>
                <w:rFonts w:eastAsia="Calibri" w:cs="Arial"/>
                <w:sz w:val="18"/>
                <w:szCs w:val="18"/>
              </w:rPr>
            </w:pPr>
          </w:p>
        </w:tc>
      </w:tr>
      <w:tr w:rsidR="002164B6" w:rsidRPr="00BE4E52" w14:paraId="5CB7756A" w14:textId="77777777" w:rsidTr="00395BE0">
        <w:tc>
          <w:tcPr>
            <w:tcW w:w="9242" w:type="dxa"/>
            <w:gridSpan w:val="2"/>
            <w:tcBorders>
              <w:top w:val="double" w:sz="4" w:space="0" w:color="auto"/>
            </w:tcBorders>
            <w:vAlign w:val="center"/>
          </w:tcPr>
          <w:p w14:paraId="111E9143" w14:textId="77777777" w:rsidR="002164B6" w:rsidRPr="00BE4E52" w:rsidRDefault="002164B6" w:rsidP="00395BE0">
            <w:pPr>
              <w:tabs>
                <w:tab w:val="left" w:pos="1305"/>
              </w:tabs>
              <w:spacing w:after="0"/>
              <w:rPr>
                <w:rFonts w:eastAsia="Calibri" w:cs="Arial"/>
                <w:b/>
                <w:sz w:val="18"/>
                <w:szCs w:val="18"/>
              </w:rPr>
            </w:pPr>
            <w:r w:rsidRPr="00BE4E52">
              <w:rPr>
                <w:rFonts w:eastAsia="Calibri" w:cs="Arial"/>
                <w:b/>
                <w:sz w:val="18"/>
                <w:szCs w:val="18"/>
              </w:rPr>
              <w:t>Depletion of Electrical Tripping facility</w:t>
            </w:r>
          </w:p>
        </w:tc>
      </w:tr>
      <w:tr w:rsidR="002164B6" w:rsidRPr="00BE4E52" w14:paraId="7B61B24D" w14:textId="77777777" w:rsidTr="00395BE0">
        <w:tc>
          <w:tcPr>
            <w:tcW w:w="1242" w:type="dxa"/>
            <w:tcBorders>
              <w:bottom w:val="single" w:sz="4" w:space="0" w:color="auto"/>
            </w:tcBorders>
            <w:vAlign w:val="center"/>
          </w:tcPr>
          <w:p w14:paraId="05204C4D"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SHE-T</w:t>
            </w:r>
          </w:p>
          <w:p w14:paraId="431BC73E" w14:textId="77777777" w:rsidR="002164B6" w:rsidRPr="00BE4E52" w:rsidRDefault="002164B6" w:rsidP="00395BE0">
            <w:pPr>
              <w:spacing w:after="0"/>
              <w:jc w:val="center"/>
              <w:rPr>
                <w:rFonts w:eastAsia="Calibri" w:cs="Arial"/>
                <w:b/>
                <w:sz w:val="18"/>
                <w:szCs w:val="18"/>
              </w:rPr>
            </w:pPr>
          </w:p>
          <w:p w14:paraId="1BB761E1"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SPT</w:t>
            </w:r>
          </w:p>
          <w:p w14:paraId="6532ABBC" w14:textId="77777777" w:rsidR="002164B6" w:rsidRPr="00BE4E52" w:rsidRDefault="002164B6" w:rsidP="00395BE0">
            <w:pPr>
              <w:spacing w:after="0"/>
              <w:jc w:val="center"/>
              <w:rPr>
                <w:rFonts w:eastAsia="Calibri" w:cs="Arial"/>
                <w:b/>
                <w:sz w:val="18"/>
                <w:szCs w:val="18"/>
              </w:rPr>
            </w:pPr>
          </w:p>
          <w:p w14:paraId="63F33192"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NGET</w:t>
            </w:r>
          </w:p>
        </w:tc>
        <w:tc>
          <w:tcPr>
            <w:tcW w:w="8000" w:type="dxa"/>
            <w:tcBorders>
              <w:bottom w:val="single" w:sz="4" w:space="0" w:color="auto"/>
            </w:tcBorders>
          </w:tcPr>
          <w:p w14:paraId="03C1ABEC" w14:textId="77777777" w:rsidR="002164B6" w:rsidRPr="00BE4E52" w:rsidRDefault="002164B6" w:rsidP="00395BE0">
            <w:pPr>
              <w:spacing w:after="0"/>
              <w:rPr>
                <w:rFonts w:eastAsia="Calibri" w:cs="Arial"/>
                <w:sz w:val="18"/>
                <w:szCs w:val="18"/>
              </w:rPr>
            </w:pPr>
            <w:r w:rsidRPr="00BE4E52">
              <w:rPr>
                <w:rFonts w:eastAsia="Calibri" w:cs="Arial"/>
                <w:sz w:val="18"/>
                <w:szCs w:val="18"/>
              </w:rPr>
              <w:t xml:space="preserve">Loss of 1 trip circuit (when duplicated): </w:t>
            </w:r>
          </w:p>
          <w:p w14:paraId="37ED3635" w14:textId="77777777" w:rsidR="002164B6" w:rsidRPr="00BE4E52" w:rsidRDefault="002164B6" w:rsidP="00395BE0">
            <w:pPr>
              <w:spacing w:after="0"/>
              <w:rPr>
                <w:rFonts w:eastAsia="Calibri" w:cs="Arial"/>
                <w:sz w:val="18"/>
                <w:szCs w:val="18"/>
              </w:rPr>
            </w:pPr>
            <w:r w:rsidRPr="00BE4E52">
              <w:rPr>
                <w:rFonts w:eastAsia="Calibri" w:cs="Arial"/>
                <w:sz w:val="18"/>
                <w:szCs w:val="18"/>
              </w:rPr>
              <w:t>Open switch, unless security standards contravened.</w:t>
            </w:r>
          </w:p>
          <w:p w14:paraId="22454EF2" w14:textId="77777777" w:rsidR="002164B6" w:rsidRPr="00BE4E52" w:rsidRDefault="002164B6" w:rsidP="00395BE0">
            <w:pPr>
              <w:spacing w:after="0"/>
              <w:rPr>
                <w:rFonts w:eastAsia="Calibri" w:cs="Arial"/>
                <w:sz w:val="18"/>
                <w:szCs w:val="18"/>
              </w:rPr>
            </w:pPr>
          </w:p>
          <w:p w14:paraId="57F25C86" w14:textId="77777777" w:rsidR="002164B6" w:rsidRPr="00BE4E52" w:rsidRDefault="002164B6" w:rsidP="00395BE0">
            <w:pPr>
              <w:spacing w:after="0"/>
              <w:rPr>
                <w:rFonts w:eastAsia="Calibri" w:cs="Arial"/>
                <w:sz w:val="18"/>
                <w:szCs w:val="18"/>
              </w:rPr>
            </w:pPr>
            <w:r w:rsidRPr="00BE4E52">
              <w:rPr>
                <w:rFonts w:eastAsia="Calibri" w:cs="Arial"/>
                <w:sz w:val="18"/>
                <w:szCs w:val="18"/>
              </w:rPr>
              <w:t xml:space="preserve">Loss of both or only trip circuit : </w:t>
            </w:r>
          </w:p>
          <w:p w14:paraId="07D46CE1" w14:textId="77777777" w:rsidR="002164B6" w:rsidRPr="00BE4E52" w:rsidRDefault="002164B6" w:rsidP="00395BE0">
            <w:pPr>
              <w:spacing w:after="0"/>
              <w:rPr>
                <w:rFonts w:eastAsia="Calibri" w:cs="Arial"/>
                <w:sz w:val="18"/>
                <w:szCs w:val="18"/>
              </w:rPr>
            </w:pPr>
            <w:r w:rsidRPr="00BE4E52">
              <w:rPr>
                <w:rFonts w:eastAsia="Calibri" w:cs="Arial"/>
                <w:sz w:val="18"/>
                <w:szCs w:val="18"/>
              </w:rPr>
              <w:t>Switch out (remotely) unless loss of supply would result.</w:t>
            </w:r>
          </w:p>
        </w:tc>
      </w:tr>
      <w:tr w:rsidR="002164B6" w:rsidRPr="00BE4E52" w14:paraId="58319580" w14:textId="77777777" w:rsidTr="00395BE0">
        <w:tc>
          <w:tcPr>
            <w:tcW w:w="1242" w:type="dxa"/>
            <w:tcBorders>
              <w:bottom w:val="double" w:sz="4" w:space="0" w:color="auto"/>
            </w:tcBorders>
            <w:vAlign w:val="center"/>
          </w:tcPr>
          <w:p w14:paraId="6E022782"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Others</w:t>
            </w:r>
          </w:p>
        </w:tc>
        <w:tc>
          <w:tcPr>
            <w:tcW w:w="8000" w:type="dxa"/>
            <w:tcBorders>
              <w:bottom w:val="double" w:sz="4" w:space="0" w:color="auto"/>
            </w:tcBorders>
          </w:tcPr>
          <w:p w14:paraId="63B2AA06" w14:textId="77777777" w:rsidR="002164B6" w:rsidRPr="00BE4E52" w:rsidRDefault="002164B6" w:rsidP="00395BE0">
            <w:pPr>
              <w:spacing w:after="0"/>
              <w:rPr>
                <w:rFonts w:eastAsia="Calibri" w:cs="Arial"/>
                <w:sz w:val="18"/>
                <w:szCs w:val="18"/>
              </w:rPr>
            </w:pPr>
          </w:p>
        </w:tc>
      </w:tr>
      <w:tr w:rsidR="002164B6" w:rsidRPr="00BE4E52" w14:paraId="3BEFDF5F" w14:textId="77777777" w:rsidTr="00395BE0">
        <w:tc>
          <w:tcPr>
            <w:tcW w:w="9242" w:type="dxa"/>
            <w:gridSpan w:val="2"/>
            <w:tcBorders>
              <w:top w:val="double" w:sz="4" w:space="0" w:color="auto"/>
            </w:tcBorders>
          </w:tcPr>
          <w:p w14:paraId="014129DE" w14:textId="77777777" w:rsidR="002164B6" w:rsidRPr="00BE4E52" w:rsidRDefault="002164B6" w:rsidP="00395BE0">
            <w:pPr>
              <w:spacing w:after="0"/>
              <w:rPr>
                <w:rFonts w:eastAsia="Calibri" w:cs="Arial"/>
                <w:b/>
                <w:sz w:val="18"/>
                <w:szCs w:val="18"/>
              </w:rPr>
            </w:pPr>
            <w:r w:rsidRPr="00BE4E52">
              <w:rPr>
                <w:rFonts w:eastAsia="Calibri" w:cs="Arial"/>
                <w:b/>
                <w:sz w:val="18"/>
                <w:szCs w:val="18"/>
              </w:rPr>
              <w:t>Unplanned Protection Depletions: Circuits</w:t>
            </w:r>
          </w:p>
        </w:tc>
      </w:tr>
      <w:tr w:rsidR="002164B6" w:rsidRPr="00BE4E52" w14:paraId="3B7B4C66" w14:textId="77777777" w:rsidTr="00395BE0">
        <w:tc>
          <w:tcPr>
            <w:tcW w:w="1242" w:type="dxa"/>
            <w:vAlign w:val="center"/>
          </w:tcPr>
          <w:p w14:paraId="7C59226A"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SHE-T</w:t>
            </w:r>
          </w:p>
        </w:tc>
        <w:tc>
          <w:tcPr>
            <w:tcW w:w="8000" w:type="dxa"/>
          </w:tcPr>
          <w:p w14:paraId="028A3F30" w14:textId="77777777" w:rsidR="002164B6" w:rsidRPr="00BE4E52" w:rsidRDefault="002164B6" w:rsidP="00395BE0">
            <w:pPr>
              <w:spacing w:after="0"/>
              <w:rPr>
                <w:rFonts w:eastAsia="Calibri" w:cs="Arial"/>
                <w:sz w:val="18"/>
                <w:szCs w:val="18"/>
              </w:rPr>
            </w:pPr>
            <w:r w:rsidRPr="00BE4E52">
              <w:rPr>
                <w:rFonts w:eastAsia="Calibri" w:cs="Arial"/>
                <w:sz w:val="18"/>
                <w:szCs w:val="18"/>
              </w:rPr>
              <w:t>Circuits can remain in service for the following depletions:</w:t>
            </w:r>
          </w:p>
          <w:p w14:paraId="0CA6BF86" w14:textId="77777777" w:rsidR="002164B6" w:rsidRPr="00BE4E52" w:rsidRDefault="002164B6" w:rsidP="00395BE0">
            <w:pPr>
              <w:spacing w:after="0"/>
              <w:rPr>
                <w:rFonts w:eastAsia="Calibri" w:cs="Arial"/>
                <w:sz w:val="18"/>
                <w:szCs w:val="18"/>
              </w:rPr>
            </w:pPr>
            <w:r w:rsidRPr="00BE4E52">
              <w:rPr>
                <w:rFonts w:eastAsia="Calibri" w:cs="Arial"/>
                <w:sz w:val="18"/>
                <w:szCs w:val="18"/>
              </w:rPr>
              <w:t>Loss of the only Signalling facility (for distance protection - acceleration / blocking when blocking mode switched out), where the other main protection is in service.</w:t>
            </w:r>
          </w:p>
          <w:p w14:paraId="740E3C2A" w14:textId="77777777" w:rsidR="002164B6" w:rsidRPr="00BE4E52" w:rsidRDefault="002164B6" w:rsidP="00395BE0">
            <w:pPr>
              <w:spacing w:after="0"/>
              <w:rPr>
                <w:rFonts w:eastAsia="Calibri" w:cs="Arial"/>
                <w:sz w:val="18"/>
                <w:szCs w:val="18"/>
              </w:rPr>
            </w:pPr>
            <w:r w:rsidRPr="00BE4E52">
              <w:rPr>
                <w:rFonts w:eastAsia="Calibri" w:cs="Arial"/>
                <w:sz w:val="18"/>
                <w:szCs w:val="18"/>
              </w:rPr>
              <w:t>Loss of 1 out of 2 inter-trips</w:t>
            </w:r>
          </w:p>
          <w:p w14:paraId="612708D7" w14:textId="77777777" w:rsidR="002164B6" w:rsidRPr="00BE4E52" w:rsidRDefault="002164B6" w:rsidP="00395BE0">
            <w:pPr>
              <w:spacing w:after="0"/>
              <w:rPr>
                <w:rFonts w:eastAsia="Calibri" w:cs="Arial"/>
                <w:sz w:val="18"/>
                <w:szCs w:val="18"/>
              </w:rPr>
            </w:pPr>
            <w:r w:rsidRPr="00BE4E52">
              <w:rPr>
                <w:rFonts w:eastAsia="Calibri" w:cs="Arial"/>
                <w:sz w:val="18"/>
                <w:szCs w:val="18"/>
              </w:rPr>
              <w:t xml:space="preserve">Circuit Breaker Fail. </w:t>
            </w:r>
          </w:p>
          <w:p w14:paraId="318AF8E6" w14:textId="77777777" w:rsidR="002164B6" w:rsidRPr="00BE4E52" w:rsidRDefault="002164B6" w:rsidP="00395BE0">
            <w:pPr>
              <w:spacing w:after="0"/>
              <w:rPr>
                <w:rFonts w:eastAsia="Calibri" w:cs="Arial"/>
                <w:sz w:val="18"/>
                <w:szCs w:val="18"/>
              </w:rPr>
            </w:pPr>
            <w:r w:rsidRPr="00BE4E52">
              <w:rPr>
                <w:rFonts w:eastAsia="Calibri" w:cs="Arial"/>
                <w:sz w:val="18"/>
                <w:szCs w:val="18"/>
              </w:rPr>
              <w:t>For 132 kV circuits - loss of relevant legs of cascade inter-trip System where fault thrower switches are in service.</w:t>
            </w:r>
          </w:p>
        </w:tc>
      </w:tr>
      <w:tr w:rsidR="002164B6" w:rsidRPr="00BE4E52" w14:paraId="3120F75F" w14:textId="77777777" w:rsidTr="00395BE0">
        <w:tc>
          <w:tcPr>
            <w:tcW w:w="1242" w:type="dxa"/>
            <w:vAlign w:val="center"/>
          </w:tcPr>
          <w:p w14:paraId="042EAB6B"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SPT</w:t>
            </w:r>
          </w:p>
        </w:tc>
        <w:tc>
          <w:tcPr>
            <w:tcW w:w="8000" w:type="dxa"/>
          </w:tcPr>
          <w:p w14:paraId="0D72CA7E" w14:textId="77777777" w:rsidR="002164B6" w:rsidRPr="00BE4E52" w:rsidRDefault="002164B6" w:rsidP="00395BE0">
            <w:pPr>
              <w:spacing w:after="0"/>
              <w:rPr>
                <w:rFonts w:eastAsia="Calibri" w:cs="Arial"/>
                <w:sz w:val="18"/>
                <w:szCs w:val="18"/>
              </w:rPr>
            </w:pPr>
            <w:r w:rsidRPr="00BE4E52">
              <w:rPr>
                <w:rFonts w:eastAsia="Calibri" w:cs="Arial"/>
                <w:sz w:val="18"/>
                <w:szCs w:val="18"/>
              </w:rPr>
              <w:t>Circuits can remain in service for the following depletions:</w:t>
            </w:r>
          </w:p>
          <w:p w14:paraId="07CEF41B" w14:textId="77777777" w:rsidR="002164B6" w:rsidRPr="00BE4E52" w:rsidRDefault="002164B6" w:rsidP="00395BE0">
            <w:pPr>
              <w:spacing w:after="0"/>
              <w:rPr>
                <w:rFonts w:eastAsia="Calibri" w:cs="Arial"/>
                <w:sz w:val="18"/>
                <w:szCs w:val="18"/>
              </w:rPr>
            </w:pPr>
            <w:r w:rsidRPr="00BE4E52">
              <w:rPr>
                <w:rFonts w:eastAsia="Calibri" w:cs="Arial"/>
                <w:sz w:val="18"/>
                <w:szCs w:val="18"/>
              </w:rPr>
              <w:t>Loss of acceleration or blocking facility when blocking mode switched out, provided the other main protection is complete.</w:t>
            </w:r>
          </w:p>
          <w:p w14:paraId="2977695B" w14:textId="77777777" w:rsidR="002164B6" w:rsidRPr="00BE4E52" w:rsidRDefault="002164B6" w:rsidP="00395BE0">
            <w:pPr>
              <w:spacing w:after="0"/>
              <w:rPr>
                <w:rFonts w:eastAsia="Calibri" w:cs="Arial"/>
                <w:sz w:val="18"/>
                <w:szCs w:val="18"/>
              </w:rPr>
            </w:pPr>
            <w:r w:rsidRPr="00BE4E52">
              <w:rPr>
                <w:rFonts w:eastAsia="Calibri" w:cs="Arial"/>
                <w:sz w:val="18"/>
                <w:szCs w:val="18"/>
              </w:rPr>
              <w:t>Loss of 1 out of 2 inter-trips.</w:t>
            </w:r>
          </w:p>
          <w:p w14:paraId="65118EB7" w14:textId="77777777" w:rsidR="002164B6" w:rsidRPr="00BE4E52" w:rsidRDefault="002164B6" w:rsidP="00395BE0">
            <w:pPr>
              <w:spacing w:after="0"/>
              <w:rPr>
                <w:rFonts w:eastAsia="Calibri" w:cs="Arial"/>
                <w:sz w:val="18"/>
                <w:szCs w:val="18"/>
              </w:rPr>
            </w:pPr>
            <w:r w:rsidRPr="00BE4E52">
              <w:rPr>
                <w:rFonts w:eastAsia="Calibri" w:cs="Arial"/>
                <w:sz w:val="18"/>
                <w:szCs w:val="18"/>
              </w:rPr>
              <w:t>Loss of relevant legs of triangulated inter-trip System.</w:t>
            </w:r>
          </w:p>
          <w:p w14:paraId="6D9CE755" w14:textId="77777777" w:rsidR="002164B6" w:rsidRPr="00BE4E52" w:rsidRDefault="002164B6" w:rsidP="00395BE0">
            <w:pPr>
              <w:spacing w:after="0"/>
              <w:rPr>
                <w:rFonts w:eastAsia="Calibri" w:cs="Arial"/>
                <w:sz w:val="18"/>
                <w:szCs w:val="18"/>
              </w:rPr>
            </w:pPr>
            <w:r w:rsidRPr="00BE4E52">
              <w:rPr>
                <w:rFonts w:eastAsia="Calibri" w:cs="Arial"/>
                <w:sz w:val="18"/>
                <w:szCs w:val="18"/>
              </w:rPr>
              <w:t>Circuit Breaker  Fail:</w:t>
            </w:r>
          </w:p>
          <w:p w14:paraId="37639473" w14:textId="77777777" w:rsidR="002164B6" w:rsidRPr="00BE4E52" w:rsidRDefault="002164B6" w:rsidP="00395BE0">
            <w:pPr>
              <w:spacing w:after="0"/>
              <w:rPr>
                <w:rFonts w:eastAsia="Calibri" w:cs="Arial"/>
                <w:sz w:val="18"/>
                <w:szCs w:val="18"/>
              </w:rPr>
            </w:pPr>
            <w:r w:rsidRPr="00BE4E52">
              <w:rPr>
                <w:rFonts w:eastAsia="Calibri" w:cs="Arial"/>
                <w:sz w:val="18"/>
                <w:szCs w:val="18"/>
              </w:rPr>
              <w:t>For 132kV circuits selecting into service Fault Thrower Switches for loss of inter-tripping.</w:t>
            </w:r>
          </w:p>
          <w:p w14:paraId="0242E143" w14:textId="77777777" w:rsidR="002164B6" w:rsidRPr="00BE4E52" w:rsidRDefault="002164B6" w:rsidP="00395BE0">
            <w:pPr>
              <w:spacing w:after="0"/>
              <w:rPr>
                <w:rFonts w:eastAsia="Calibri" w:cs="Arial"/>
                <w:sz w:val="18"/>
                <w:szCs w:val="18"/>
              </w:rPr>
            </w:pPr>
            <w:r w:rsidRPr="00BE4E52">
              <w:rPr>
                <w:rFonts w:eastAsia="Calibri" w:cs="Arial"/>
                <w:sz w:val="18"/>
                <w:szCs w:val="18"/>
              </w:rPr>
              <w:t>If the only inter-trip fails:-</w:t>
            </w:r>
          </w:p>
          <w:p w14:paraId="5AC886E1" w14:textId="77777777" w:rsidR="002164B6" w:rsidRPr="00BE4E52" w:rsidRDefault="002164B6" w:rsidP="00395BE0">
            <w:pPr>
              <w:spacing w:after="0"/>
              <w:rPr>
                <w:rFonts w:eastAsia="Calibri" w:cs="Arial"/>
                <w:sz w:val="18"/>
                <w:szCs w:val="18"/>
              </w:rPr>
            </w:pPr>
            <w:r w:rsidRPr="00BE4E52">
              <w:rPr>
                <w:rFonts w:eastAsia="Calibri" w:cs="Arial"/>
                <w:sz w:val="18"/>
                <w:szCs w:val="18"/>
              </w:rPr>
              <w:t>The circuit can remain in service for 3 hours for testing/remedial work.</w:t>
            </w:r>
          </w:p>
          <w:p w14:paraId="59EB40C7" w14:textId="77777777" w:rsidR="002164B6" w:rsidRPr="00BE4E52" w:rsidRDefault="002164B6" w:rsidP="00395BE0">
            <w:pPr>
              <w:spacing w:after="0"/>
              <w:rPr>
                <w:rFonts w:eastAsia="Calibri" w:cs="Arial"/>
                <w:sz w:val="18"/>
                <w:szCs w:val="18"/>
              </w:rPr>
            </w:pPr>
            <w:r w:rsidRPr="00BE4E52">
              <w:rPr>
                <w:rFonts w:eastAsia="Calibri" w:cs="Arial"/>
                <w:sz w:val="18"/>
                <w:szCs w:val="18"/>
              </w:rPr>
              <w:t>Preventative switching may be carried out to mitigate loss of inter-tripping.</w:t>
            </w:r>
          </w:p>
        </w:tc>
      </w:tr>
      <w:tr w:rsidR="002164B6" w:rsidRPr="00BE4E52" w14:paraId="7B088704" w14:textId="77777777" w:rsidTr="00395BE0">
        <w:tc>
          <w:tcPr>
            <w:tcW w:w="1242" w:type="dxa"/>
            <w:tcBorders>
              <w:bottom w:val="single" w:sz="4" w:space="0" w:color="auto"/>
            </w:tcBorders>
            <w:vAlign w:val="center"/>
          </w:tcPr>
          <w:p w14:paraId="58BED2A0"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NGET</w:t>
            </w:r>
          </w:p>
        </w:tc>
        <w:tc>
          <w:tcPr>
            <w:tcW w:w="8000" w:type="dxa"/>
            <w:tcBorders>
              <w:bottom w:val="single" w:sz="4" w:space="0" w:color="auto"/>
            </w:tcBorders>
          </w:tcPr>
          <w:p w14:paraId="2BA3192C" w14:textId="77777777" w:rsidR="002164B6" w:rsidRPr="00BE4E52" w:rsidRDefault="002164B6" w:rsidP="00395BE0">
            <w:pPr>
              <w:spacing w:after="0"/>
              <w:rPr>
                <w:rFonts w:eastAsia="Calibri" w:cs="Arial"/>
                <w:sz w:val="18"/>
                <w:szCs w:val="18"/>
              </w:rPr>
            </w:pPr>
            <w:r w:rsidRPr="00BE4E52">
              <w:rPr>
                <w:rFonts w:eastAsia="Calibri" w:cs="Arial"/>
                <w:sz w:val="18"/>
                <w:szCs w:val="18"/>
              </w:rPr>
              <w:t>Circuits can remain in service indefinitely  for the following depletions:</w:t>
            </w:r>
          </w:p>
          <w:p w14:paraId="2B0966AE" w14:textId="77777777" w:rsidR="002164B6" w:rsidRPr="00BE4E52" w:rsidRDefault="002164B6" w:rsidP="00395BE0">
            <w:pPr>
              <w:spacing w:after="0"/>
              <w:rPr>
                <w:rFonts w:eastAsia="Calibri" w:cs="Arial"/>
                <w:sz w:val="18"/>
                <w:szCs w:val="18"/>
              </w:rPr>
            </w:pPr>
            <w:r w:rsidRPr="00BE4E52">
              <w:rPr>
                <w:rFonts w:eastAsia="Calibri" w:cs="Arial"/>
                <w:sz w:val="18"/>
                <w:szCs w:val="18"/>
              </w:rPr>
              <w:t>One out of two signalling facilities where these are used only for acceleration of distance protection.</w:t>
            </w:r>
          </w:p>
          <w:p w14:paraId="22B4F5CF" w14:textId="77777777" w:rsidR="002164B6" w:rsidRPr="00BE4E52" w:rsidRDefault="002164B6" w:rsidP="00395BE0">
            <w:pPr>
              <w:spacing w:after="0"/>
              <w:rPr>
                <w:rFonts w:eastAsia="Calibri" w:cs="Arial"/>
                <w:sz w:val="18"/>
                <w:szCs w:val="18"/>
              </w:rPr>
            </w:pPr>
            <w:r w:rsidRPr="00BE4E52">
              <w:rPr>
                <w:rFonts w:eastAsia="Calibri" w:cs="Arial"/>
                <w:sz w:val="18"/>
                <w:szCs w:val="18"/>
              </w:rPr>
              <w:t>The only signalling facility used for acceleration of distance protection or for distance protection blocking (when the blocking is switched out) for a 400/275 kV line or cable where the other main protection is in service and is a unit protection or distance protection with inter-tripping in service.</w:t>
            </w:r>
          </w:p>
          <w:p w14:paraId="1346BC73" w14:textId="77777777" w:rsidR="002164B6" w:rsidRPr="00BE4E52" w:rsidRDefault="002164B6" w:rsidP="00395BE0">
            <w:pPr>
              <w:spacing w:after="0"/>
              <w:rPr>
                <w:rFonts w:eastAsia="Calibri" w:cs="Arial"/>
                <w:sz w:val="18"/>
                <w:szCs w:val="18"/>
              </w:rPr>
            </w:pPr>
            <w:r w:rsidRPr="00BE4E52">
              <w:rPr>
                <w:rFonts w:eastAsia="Calibri" w:cs="Arial"/>
                <w:sz w:val="18"/>
                <w:szCs w:val="18"/>
              </w:rPr>
              <w:t>One inter-trip where duplicate inter-tripping is installed.</w:t>
            </w:r>
          </w:p>
          <w:p w14:paraId="1BB84EBD" w14:textId="77777777" w:rsidR="002164B6" w:rsidRPr="00BE4E52" w:rsidRDefault="002164B6" w:rsidP="00395BE0">
            <w:pPr>
              <w:spacing w:after="0"/>
              <w:rPr>
                <w:rFonts w:eastAsia="Calibri" w:cs="Arial"/>
                <w:sz w:val="18"/>
                <w:szCs w:val="18"/>
              </w:rPr>
            </w:pPr>
            <w:r w:rsidRPr="00BE4E52">
              <w:rPr>
                <w:rFonts w:eastAsia="Calibri" w:cs="Arial"/>
                <w:sz w:val="18"/>
                <w:szCs w:val="18"/>
              </w:rPr>
              <w:t>Back-up or Circuit Breaker Fail protection.</w:t>
            </w:r>
          </w:p>
          <w:p w14:paraId="08B15CAA" w14:textId="77777777" w:rsidR="002164B6" w:rsidRPr="00BE4E52" w:rsidRDefault="002164B6" w:rsidP="00395BE0">
            <w:pPr>
              <w:spacing w:after="0"/>
              <w:rPr>
                <w:rFonts w:eastAsia="Calibri" w:cs="Arial"/>
                <w:sz w:val="18"/>
                <w:szCs w:val="18"/>
              </w:rPr>
            </w:pPr>
            <w:r w:rsidRPr="00BE4E52">
              <w:rPr>
                <w:rFonts w:eastAsia="Calibri" w:cs="Arial"/>
                <w:sz w:val="18"/>
                <w:szCs w:val="18"/>
              </w:rPr>
              <w:t>The only inter-tripping facility installed provided a mesh corner disconnector has been opened to segregate associated transformers from remote feeds.</w:t>
            </w:r>
          </w:p>
          <w:p w14:paraId="173C9B7C" w14:textId="77777777" w:rsidR="002164B6" w:rsidRPr="00BE4E52" w:rsidRDefault="002164B6" w:rsidP="00395BE0">
            <w:pPr>
              <w:spacing w:after="0"/>
              <w:rPr>
                <w:rFonts w:eastAsia="Calibri" w:cs="Arial"/>
                <w:b/>
                <w:sz w:val="18"/>
                <w:szCs w:val="18"/>
              </w:rPr>
            </w:pPr>
            <w:r w:rsidRPr="00BE4E52">
              <w:rPr>
                <w:rFonts w:eastAsia="Calibri" w:cs="Arial"/>
                <w:b/>
                <w:sz w:val="18"/>
                <w:szCs w:val="18"/>
              </w:rPr>
              <w:t>Depletion by the loss of the following items can be accepted if primary Equipment has to remain in-service to maintain operational standards of security.</w:t>
            </w:r>
          </w:p>
          <w:p w14:paraId="0B25A098" w14:textId="77777777" w:rsidR="002164B6" w:rsidRPr="00BE4E52" w:rsidRDefault="002164B6" w:rsidP="00395BE0">
            <w:pPr>
              <w:spacing w:after="0"/>
              <w:rPr>
                <w:rFonts w:eastAsia="Calibri" w:cs="Arial"/>
                <w:sz w:val="18"/>
                <w:szCs w:val="18"/>
              </w:rPr>
            </w:pPr>
            <w:r w:rsidRPr="00BE4E52">
              <w:rPr>
                <w:rFonts w:eastAsia="Calibri" w:cs="Arial"/>
                <w:sz w:val="18"/>
                <w:szCs w:val="18"/>
              </w:rPr>
              <w:t>One main protection for a 400/275 kV line or cable where the other main protection including any associated signalling and inter-tripping facilities is in service.</w:t>
            </w:r>
          </w:p>
          <w:p w14:paraId="3D8E91B4" w14:textId="77777777" w:rsidR="002164B6" w:rsidRDefault="002164B6" w:rsidP="00395BE0">
            <w:pPr>
              <w:spacing w:after="0"/>
              <w:rPr>
                <w:rFonts w:eastAsia="Calibri" w:cs="Arial"/>
                <w:sz w:val="18"/>
                <w:szCs w:val="18"/>
              </w:rPr>
            </w:pPr>
            <w:r w:rsidRPr="00BE4E52">
              <w:rPr>
                <w:rFonts w:eastAsia="Calibri" w:cs="Arial"/>
                <w:sz w:val="18"/>
                <w:szCs w:val="18"/>
              </w:rPr>
              <w:t>The protection for other 400/275 kV Equipment provided each part of the Equipment is still covered by a high-speed protection.</w:t>
            </w:r>
          </w:p>
          <w:p w14:paraId="21787FDB" w14:textId="77777777" w:rsidR="00925879" w:rsidRDefault="00925879" w:rsidP="00925879">
            <w:pPr>
              <w:spacing w:after="0"/>
            </w:pPr>
            <w:r>
              <w:t xml:space="preserve">The protection or </w:t>
            </w:r>
            <w:proofErr w:type="spellStart"/>
            <w:r>
              <w:t>intertripping</w:t>
            </w:r>
            <w:proofErr w:type="spellEnd"/>
            <w:r>
              <w:t xml:space="preserve"> for 132 kV and lower voltage </w:t>
            </w:r>
            <w:r>
              <w:rPr>
                <w:b/>
              </w:rPr>
              <w:t>Equipment</w:t>
            </w:r>
            <w:r>
              <w:t xml:space="preserve"> provided each item of </w:t>
            </w:r>
            <w:r>
              <w:rPr>
                <w:b/>
              </w:rPr>
              <w:t>Equipment</w:t>
            </w:r>
            <w:r>
              <w:t xml:space="preserve"> is covered by protection.  For supply points where </w:t>
            </w:r>
            <w:proofErr w:type="spellStart"/>
            <w:r>
              <w:t>infeeding</w:t>
            </w:r>
            <w:proofErr w:type="spellEnd"/>
            <w:r>
              <w:t xml:space="preserve"> circuits share a common </w:t>
            </w:r>
            <w:proofErr w:type="spellStart"/>
            <w:r>
              <w:t>intertripping</w:t>
            </w:r>
            <w:proofErr w:type="spellEnd"/>
            <w:r>
              <w:t xml:space="preserve"> system the primary </w:t>
            </w:r>
            <w:r>
              <w:rPr>
                <w:b/>
              </w:rPr>
              <w:t>Equipment</w:t>
            </w:r>
            <w:r>
              <w:t xml:space="preserve"> may remain in service during the outage of the </w:t>
            </w:r>
            <w:proofErr w:type="spellStart"/>
            <w:r>
              <w:t>intertripping</w:t>
            </w:r>
            <w:proofErr w:type="spellEnd"/>
            <w:r>
              <w:t>.</w:t>
            </w:r>
          </w:p>
          <w:p w14:paraId="26CDC9C1" w14:textId="77777777" w:rsidR="00925879" w:rsidRDefault="00925879" w:rsidP="00BE4E52">
            <w:pPr>
              <w:pStyle w:val="NGC6ParagraphText"/>
              <w:tabs>
                <w:tab w:val="clear" w:pos="851"/>
                <w:tab w:val="left" w:pos="0"/>
                <w:tab w:val="num" w:pos="1571"/>
              </w:tabs>
              <w:ind w:left="0"/>
            </w:pPr>
            <w:r>
              <w:t xml:space="preserve">The only </w:t>
            </w:r>
            <w:proofErr w:type="spellStart"/>
            <w:r>
              <w:t>intertripping</w:t>
            </w:r>
            <w:proofErr w:type="spellEnd"/>
            <w:r>
              <w:t xml:space="preserve"> facility installed where remote circuit breakers will trip by un-stabilisation of the associated unit protection, or by acceleration / de-blocking of the associated distance protection provided that in either case the transformer </w:t>
            </w:r>
            <w:r>
              <w:rPr>
                <w:b/>
              </w:rPr>
              <w:t>high voltage</w:t>
            </w:r>
            <w:r>
              <w:t xml:space="preserve"> disconnector is connected to operate in a fault interfering mode.</w:t>
            </w:r>
          </w:p>
          <w:p w14:paraId="3FC1B8BF" w14:textId="77777777" w:rsidR="00925879" w:rsidRDefault="00925879" w:rsidP="00395BE0">
            <w:pPr>
              <w:spacing w:after="0"/>
              <w:rPr>
                <w:rFonts w:eastAsia="Calibri" w:cs="Arial"/>
                <w:sz w:val="18"/>
                <w:szCs w:val="18"/>
              </w:rPr>
            </w:pPr>
          </w:p>
          <w:p w14:paraId="05D943BE" w14:textId="77777777" w:rsidR="00925879" w:rsidRPr="00BE4E52" w:rsidRDefault="00925879" w:rsidP="00395BE0">
            <w:pPr>
              <w:spacing w:after="0"/>
              <w:rPr>
                <w:rFonts w:eastAsia="Calibri" w:cs="Arial"/>
                <w:sz w:val="18"/>
                <w:szCs w:val="18"/>
              </w:rPr>
            </w:pPr>
          </w:p>
        </w:tc>
      </w:tr>
      <w:tr w:rsidR="002164B6" w:rsidRPr="00BE4E52" w14:paraId="61996680" w14:textId="77777777" w:rsidTr="00395BE0">
        <w:tc>
          <w:tcPr>
            <w:tcW w:w="1242" w:type="dxa"/>
            <w:tcBorders>
              <w:bottom w:val="double" w:sz="4" w:space="0" w:color="auto"/>
            </w:tcBorders>
            <w:vAlign w:val="center"/>
          </w:tcPr>
          <w:p w14:paraId="1130B119" w14:textId="77777777" w:rsidR="002164B6" w:rsidRPr="00BE4E52" w:rsidRDefault="002164B6" w:rsidP="00395BE0">
            <w:pPr>
              <w:spacing w:after="0"/>
              <w:jc w:val="center"/>
              <w:rPr>
                <w:rFonts w:eastAsia="Calibri" w:cs="Arial"/>
                <w:b/>
                <w:sz w:val="18"/>
                <w:szCs w:val="18"/>
              </w:rPr>
            </w:pPr>
            <w:r w:rsidRPr="00BE4E52">
              <w:rPr>
                <w:rFonts w:eastAsia="Calibri" w:cs="Arial"/>
                <w:b/>
                <w:sz w:val="18"/>
                <w:szCs w:val="18"/>
              </w:rPr>
              <w:t>Others</w:t>
            </w:r>
          </w:p>
        </w:tc>
        <w:tc>
          <w:tcPr>
            <w:tcW w:w="8000" w:type="dxa"/>
            <w:tcBorders>
              <w:bottom w:val="double" w:sz="4" w:space="0" w:color="auto"/>
            </w:tcBorders>
          </w:tcPr>
          <w:p w14:paraId="1406BD50" w14:textId="77777777" w:rsidR="002164B6" w:rsidRPr="00BE4E52" w:rsidRDefault="002164B6" w:rsidP="00395BE0">
            <w:pPr>
              <w:spacing w:after="0"/>
              <w:rPr>
                <w:rFonts w:eastAsia="Calibri" w:cs="Arial"/>
                <w:sz w:val="18"/>
                <w:szCs w:val="18"/>
              </w:rPr>
            </w:pPr>
          </w:p>
        </w:tc>
      </w:tr>
    </w:tbl>
    <w:p w14:paraId="54FE1E6E" w14:textId="77777777" w:rsidR="002164B6" w:rsidRPr="00BE4E52" w:rsidRDefault="002164B6" w:rsidP="002164B6">
      <w:pPr>
        <w:spacing w:after="200"/>
        <w:contextualSpacing/>
        <w:rPr>
          <w:rFonts w:eastAsia="Calibri" w:cs="Arial"/>
          <w:sz w:val="18"/>
          <w:szCs w:val="18"/>
        </w:rPr>
      </w:pPr>
    </w:p>
    <w:p w14:paraId="33E24B50" w14:textId="77777777" w:rsidR="002164B6" w:rsidRPr="00BE4E52" w:rsidRDefault="002164B6" w:rsidP="002164B6">
      <w:pPr>
        <w:spacing w:after="200" w:line="276" w:lineRule="auto"/>
        <w:rPr>
          <w:rFonts w:eastAsia="Calibri" w:cs="Arial"/>
          <w:sz w:val="18"/>
          <w:szCs w:val="18"/>
        </w:rPr>
      </w:pPr>
      <w:r w:rsidRPr="00BE4E52">
        <w:rPr>
          <w:rFonts w:eastAsia="Calibri" w:cs="Arial"/>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7126"/>
      </w:tblGrid>
      <w:tr w:rsidR="002164B6" w:rsidRPr="00BE4E52" w14:paraId="627E7932" w14:textId="77777777" w:rsidTr="00395BE0">
        <w:tc>
          <w:tcPr>
            <w:tcW w:w="9242" w:type="dxa"/>
            <w:gridSpan w:val="2"/>
            <w:vAlign w:val="center"/>
          </w:tcPr>
          <w:p w14:paraId="0B6FFE61" w14:textId="77777777" w:rsidR="002164B6" w:rsidRPr="00BE4E52" w:rsidRDefault="002164B6" w:rsidP="00395BE0">
            <w:pPr>
              <w:autoSpaceDE w:val="0"/>
              <w:autoSpaceDN w:val="0"/>
              <w:adjustRightInd w:val="0"/>
              <w:spacing w:after="0"/>
              <w:rPr>
                <w:rFonts w:eastAsia="Calibri" w:cs="Arial"/>
                <w:color w:val="000000"/>
                <w:sz w:val="18"/>
                <w:szCs w:val="18"/>
              </w:rPr>
            </w:pPr>
            <w:r w:rsidRPr="00BE4E52">
              <w:rPr>
                <w:rFonts w:eastAsia="Calibri" w:cs="Arial"/>
                <w:b/>
                <w:bCs/>
                <w:color w:val="000000"/>
                <w:sz w:val="18"/>
                <w:szCs w:val="18"/>
              </w:rPr>
              <w:t xml:space="preserve">Operation of Switchgear under Fault Conditions </w:t>
            </w:r>
          </w:p>
        </w:tc>
      </w:tr>
      <w:tr w:rsidR="002164B6" w:rsidRPr="00BE4E52" w14:paraId="00C9CF51" w14:textId="77777777" w:rsidTr="00395BE0">
        <w:tc>
          <w:tcPr>
            <w:tcW w:w="1242" w:type="dxa"/>
            <w:vAlign w:val="center"/>
          </w:tcPr>
          <w:p w14:paraId="28FC6894"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SHE-T</w:t>
            </w:r>
          </w:p>
        </w:tc>
        <w:tc>
          <w:tcPr>
            <w:tcW w:w="8000" w:type="dxa"/>
          </w:tcPr>
          <w:p w14:paraId="7644C171"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In emergency conditions switchgear can be required to operate in excess of the guaranteed number of operations to preserve System integrity or customer supplies. Where this is considered necessary the Control Engineer will consider the switchgear type, number of operations, fault levels during trips, and where possible liaise with staff on site prior to each re-closure.</w:t>
            </w:r>
          </w:p>
          <w:p w14:paraId="46BDF76C"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Switchgear, which has operated on fault, should be made available at the request of the Responsible Engineer, for post fault inspection/maintenance as soon as reasonably practicable.</w:t>
            </w:r>
          </w:p>
        </w:tc>
      </w:tr>
      <w:tr w:rsidR="002164B6" w:rsidRPr="00BE4E52" w14:paraId="477A244B" w14:textId="77777777" w:rsidTr="00395BE0">
        <w:tc>
          <w:tcPr>
            <w:tcW w:w="1242" w:type="dxa"/>
            <w:vAlign w:val="center"/>
          </w:tcPr>
          <w:p w14:paraId="59230B2D"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SPT</w:t>
            </w:r>
          </w:p>
        </w:tc>
        <w:tc>
          <w:tcPr>
            <w:tcW w:w="8000" w:type="dxa"/>
          </w:tcPr>
          <w:p w14:paraId="30709265"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The number of permissible fault operations is defined in the Switchgear Post-Fault Maintenance Policy and Grid Control Instruction C 52. A spreadsheet in C52 defines the number of operations for each breaker in the System based on the type of breaker and the max fault level at the location.</w:t>
            </w:r>
          </w:p>
          <w:p w14:paraId="69ACF1D9"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Normally the permissible number of fault clearances shall not be exceeded except in exceptional circumstances e.g. storm conditions to maintain supplies or System security. The Control Engineer in line with the Switchgear Post Fault Maintenance Policy, shall only exceed this number following an assessment.</w:t>
            </w:r>
          </w:p>
          <w:p w14:paraId="2AC704C6"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 xml:space="preserve">If the Control Engineer become aware that the number of operations stated has been, or is likely to be exceeded during the current control phase, then a Responsible Engineer shall be notified as soon as possible, in order that </w:t>
            </w:r>
            <w:r w:rsidR="007C1C8C">
              <w:rPr>
                <w:rFonts w:eastAsia="Calibri" w:cs="Arial"/>
                <w:sz w:val="18"/>
                <w:szCs w:val="18"/>
              </w:rPr>
              <w:t xml:space="preserve">they </w:t>
            </w:r>
            <w:r w:rsidRPr="00BE4E52">
              <w:rPr>
                <w:rFonts w:eastAsia="Calibri" w:cs="Arial"/>
                <w:sz w:val="18"/>
                <w:szCs w:val="18"/>
              </w:rPr>
              <w:t>may give guidance on further operation. i.e. Analyse the fault and determine, where possible, the actual fault current interrupted. This allows a more accurate assessment of the breaker condition. Pending a decision by the Responsible Engineer, discretion must be exercised by the Control Engineer in order to minimise further operations of the equipment having due regard to the prevailing System conditions.</w:t>
            </w:r>
          </w:p>
          <w:p w14:paraId="300EEBD5"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Switchgear which has approached or reached the max number of fault operations should be made available at the request of the Responsible Engineer, for post fault inspection/maintenance as soon as is reasonably practicable.</w:t>
            </w:r>
          </w:p>
        </w:tc>
      </w:tr>
      <w:tr w:rsidR="002164B6" w:rsidRPr="00BE4E52" w14:paraId="093F3FCA" w14:textId="77777777" w:rsidTr="00395BE0">
        <w:tc>
          <w:tcPr>
            <w:tcW w:w="1242" w:type="dxa"/>
            <w:tcBorders>
              <w:bottom w:val="single" w:sz="4" w:space="0" w:color="auto"/>
            </w:tcBorders>
            <w:vAlign w:val="center"/>
          </w:tcPr>
          <w:p w14:paraId="33CF29E3"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NGET</w:t>
            </w:r>
          </w:p>
        </w:tc>
        <w:tc>
          <w:tcPr>
            <w:tcW w:w="8000" w:type="dxa"/>
            <w:tcBorders>
              <w:bottom w:val="single" w:sz="4" w:space="0" w:color="auto"/>
            </w:tcBorders>
          </w:tcPr>
          <w:p w14:paraId="2D86BEBC"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The number of operations allowed on fault depends upon the type, make and condition of the circuit breaker and the fault current interrupted.  Guidance on the number of permissible operations on fault and the actions to be taken thereafter is contained in NGET procedures. When any circuit breaker has reached 80% of the maximum permissible cumulative fault current and/or if the circuit breaker has 3 or less fault event operations prior to exceeding the maximum permissible cumulative fault current they will be flagged to the control engineer to monitor the number of fault events prior to planned maintenance schedule. Normally the maximum permissible cumulative fault current shall not be exceeded except in exceptional circumstances e.g. storm conditions to maintain supplies or System security. The Control Engineer in line with the Switchgear Post Fault Maintenance Policy, shall only exceed this number following an assessment.</w:t>
            </w:r>
          </w:p>
          <w:p w14:paraId="255000E6" w14:textId="77777777" w:rsidR="002164B6" w:rsidRPr="00BE4E52" w:rsidRDefault="002164B6" w:rsidP="00395BE0">
            <w:pPr>
              <w:spacing w:after="0"/>
              <w:contextualSpacing/>
              <w:rPr>
                <w:rFonts w:eastAsia="Calibri" w:cs="Arial"/>
                <w:sz w:val="18"/>
                <w:szCs w:val="18"/>
              </w:rPr>
            </w:pPr>
            <w:r w:rsidRPr="00BE4E52">
              <w:rPr>
                <w:rFonts w:eastAsia="Calibri" w:cs="Arial"/>
                <w:sz w:val="18"/>
                <w:szCs w:val="18"/>
              </w:rPr>
              <w:t xml:space="preserve">If the Control Engineer become aware that the number of operations stated has been, or is likely to be exceeded during the current control phase, then a Responsible Engineer shall be notified as soon as possible, in order that </w:t>
            </w:r>
            <w:r w:rsidR="007C1C8C">
              <w:rPr>
                <w:rFonts w:eastAsia="Calibri" w:cs="Arial"/>
                <w:sz w:val="18"/>
                <w:szCs w:val="18"/>
              </w:rPr>
              <w:t xml:space="preserve">they </w:t>
            </w:r>
            <w:r w:rsidRPr="00BE4E52">
              <w:rPr>
                <w:rFonts w:eastAsia="Calibri" w:cs="Arial"/>
                <w:sz w:val="18"/>
                <w:szCs w:val="18"/>
              </w:rPr>
              <w:t>may give guidance on further operation</w:t>
            </w:r>
          </w:p>
        </w:tc>
      </w:tr>
      <w:tr w:rsidR="002164B6" w:rsidRPr="00BE4E52" w14:paraId="47321AEC" w14:textId="77777777" w:rsidTr="00395BE0">
        <w:tc>
          <w:tcPr>
            <w:tcW w:w="1242" w:type="dxa"/>
            <w:tcBorders>
              <w:bottom w:val="double" w:sz="4" w:space="0" w:color="auto"/>
            </w:tcBorders>
            <w:vAlign w:val="center"/>
          </w:tcPr>
          <w:p w14:paraId="5A7EDFC1"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Others</w:t>
            </w:r>
          </w:p>
        </w:tc>
        <w:tc>
          <w:tcPr>
            <w:tcW w:w="8000" w:type="dxa"/>
            <w:tcBorders>
              <w:bottom w:val="double" w:sz="4" w:space="0" w:color="auto"/>
            </w:tcBorders>
          </w:tcPr>
          <w:p w14:paraId="505AD1DE" w14:textId="77777777" w:rsidR="002164B6" w:rsidRPr="00BE4E52" w:rsidRDefault="002164B6" w:rsidP="00395BE0">
            <w:pPr>
              <w:spacing w:after="0"/>
              <w:contextualSpacing/>
              <w:rPr>
                <w:rFonts w:eastAsia="Calibri" w:cs="Arial"/>
                <w:sz w:val="18"/>
                <w:szCs w:val="18"/>
              </w:rPr>
            </w:pPr>
          </w:p>
        </w:tc>
      </w:tr>
    </w:tbl>
    <w:p w14:paraId="683FB170" w14:textId="77777777" w:rsidR="002164B6" w:rsidRPr="00BE4E52" w:rsidRDefault="002164B6" w:rsidP="002164B6">
      <w:pPr>
        <w:spacing w:after="200"/>
        <w:contextualSpacing/>
        <w:rPr>
          <w:rFonts w:eastAsia="Calibri" w:cs="Arial"/>
          <w:sz w:val="18"/>
          <w:szCs w:val="18"/>
        </w:rPr>
      </w:pPr>
    </w:p>
    <w:p w14:paraId="6E87107E" w14:textId="77777777" w:rsidR="002164B6" w:rsidRPr="00BE4E52" w:rsidRDefault="002164B6" w:rsidP="002164B6">
      <w:pPr>
        <w:spacing w:after="200" w:line="276" w:lineRule="auto"/>
        <w:rPr>
          <w:rFonts w:eastAsia="Calibri" w:cs="Arial"/>
          <w:sz w:val="18"/>
          <w:szCs w:val="18"/>
        </w:rPr>
      </w:pPr>
      <w:r w:rsidRPr="00BE4E52">
        <w:rPr>
          <w:rFonts w:eastAsia="Calibri" w:cs="Arial"/>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123"/>
      </w:tblGrid>
      <w:tr w:rsidR="002164B6" w:rsidRPr="00BE4E52" w14:paraId="1E5C48EA" w14:textId="77777777" w:rsidTr="00395BE0">
        <w:tc>
          <w:tcPr>
            <w:tcW w:w="9242" w:type="dxa"/>
            <w:gridSpan w:val="2"/>
            <w:vAlign w:val="center"/>
          </w:tcPr>
          <w:p w14:paraId="4E90A6D0" w14:textId="77777777" w:rsidR="002164B6" w:rsidRPr="00BE4E52" w:rsidRDefault="002164B6" w:rsidP="00395BE0">
            <w:pPr>
              <w:autoSpaceDE w:val="0"/>
              <w:autoSpaceDN w:val="0"/>
              <w:adjustRightInd w:val="0"/>
              <w:spacing w:after="0"/>
              <w:rPr>
                <w:rFonts w:eastAsia="Calibri" w:cs="Arial"/>
                <w:color w:val="000000"/>
                <w:sz w:val="18"/>
                <w:szCs w:val="18"/>
              </w:rPr>
            </w:pPr>
            <w:r w:rsidRPr="00BE4E52">
              <w:rPr>
                <w:rFonts w:eastAsia="Calibri" w:cs="Arial"/>
                <w:b/>
                <w:bCs/>
                <w:color w:val="000000"/>
                <w:sz w:val="18"/>
                <w:szCs w:val="18"/>
              </w:rPr>
              <w:t>Tripping Faults on Transformers Quad Boosters, Electrical Reactors.</w:t>
            </w:r>
          </w:p>
        </w:tc>
      </w:tr>
      <w:tr w:rsidR="002164B6" w:rsidRPr="00BE4E52" w14:paraId="117B7482" w14:textId="77777777" w:rsidTr="00395BE0">
        <w:tc>
          <w:tcPr>
            <w:tcW w:w="1242" w:type="dxa"/>
            <w:vAlign w:val="center"/>
          </w:tcPr>
          <w:p w14:paraId="5565FA32"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SHE-T</w:t>
            </w:r>
          </w:p>
        </w:tc>
        <w:tc>
          <w:tcPr>
            <w:tcW w:w="8000" w:type="dxa"/>
          </w:tcPr>
          <w:p w14:paraId="443C2B0D" w14:textId="77777777" w:rsidR="002164B6" w:rsidRPr="00BE4E52" w:rsidRDefault="002164B6" w:rsidP="00395BE0">
            <w:pPr>
              <w:tabs>
                <w:tab w:val="left" w:pos="318"/>
              </w:tabs>
              <w:spacing w:after="0"/>
              <w:contextualSpacing/>
              <w:rPr>
                <w:rFonts w:eastAsia="Calibri" w:cs="Arial"/>
                <w:sz w:val="18"/>
                <w:szCs w:val="18"/>
              </w:rPr>
            </w:pPr>
            <w:r w:rsidRPr="00BE4E52">
              <w:rPr>
                <w:rFonts w:eastAsia="Calibri" w:cs="Arial"/>
                <w:sz w:val="18"/>
                <w:szCs w:val="18"/>
              </w:rPr>
              <w:t>Unless there is definite evidence of mal-operation of protection, or supplies are interrupted and cannot be restored from alternative sources, the following primary equipment shall not be re-energised until agreement has been reached with a responsible engineer:</w:t>
            </w:r>
          </w:p>
          <w:p w14:paraId="534C7839" w14:textId="77777777" w:rsidR="002164B6" w:rsidRPr="00BE4E52" w:rsidRDefault="002164B6" w:rsidP="00395BE0">
            <w:pPr>
              <w:tabs>
                <w:tab w:val="left" w:pos="318"/>
              </w:tabs>
              <w:spacing w:after="0"/>
              <w:contextualSpacing/>
              <w:rPr>
                <w:rFonts w:eastAsia="Calibri" w:cs="Arial"/>
                <w:sz w:val="18"/>
                <w:szCs w:val="18"/>
              </w:rPr>
            </w:pPr>
            <w:r w:rsidRPr="00BE4E52">
              <w:rPr>
                <w:rFonts w:eastAsia="Calibri" w:cs="Arial"/>
                <w:sz w:val="18"/>
                <w:szCs w:val="18"/>
              </w:rPr>
              <w:t xml:space="preserve">a) </w:t>
            </w:r>
            <w:r w:rsidRPr="00BE4E52">
              <w:rPr>
                <w:rFonts w:eastAsia="Calibri" w:cs="Arial"/>
                <w:sz w:val="18"/>
                <w:szCs w:val="18"/>
              </w:rPr>
              <w:tab/>
              <w:t>a transformer, electrical reactor, which has tripped on differential protection,</w:t>
            </w:r>
          </w:p>
          <w:p w14:paraId="37AD0F21" w14:textId="6727F930" w:rsidR="002164B6" w:rsidRPr="00BE4E52" w:rsidRDefault="002164B6" w:rsidP="00395BE0">
            <w:pPr>
              <w:tabs>
                <w:tab w:val="left" w:pos="318"/>
              </w:tabs>
              <w:spacing w:after="0"/>
              <w:contextualSpacing/>
              <w:rPr>
                <w:rFonts w:eastAsia="Calibri" w:cs="Arial"/>
                <w:sz w:val="18"/>
                <w:szCs w:val="18"/>
              </w:rPr>
            </w:pPr>
            <w:r w:rsidRPr="00BE4E52">
              <w:rPr>
                <w:rFonts w:eastAsia="Calibri" w:cs="Arial"/>
                <w:sz w:val="18"/>
                <w:szCs w:val="18"/>
              </w:rPr>
              <w:t xml:space="preserve">b) </w:t>
            </w:r>
            <w:r w:rsidRPr="00BE4E52">
              <w:rPr>
                <w:rFonts w:eastAsia="Calibri" w:cs="Arial"/>
                <w:sz w:val="18"/>
                <w:szCs w:val="18"/>
              </w:rPr>
              <w:tab/>
              <w:t xml:space="preserve">a transformer, or electrical reactor which has tripped on Buchholz protection, or </w:t>
            </w:r>
            <w:r w:rsidRPr="00BE4E52">
              <w:rPr>
                <w:rFonts w:eastAsia="Calibri" w:cs="Arial"/>
                <w:sz w:val="18"/>
                <w:szCs w:val="18"/>
              </w:rPr>
              <w:tab/>
              <w:t xml:space="preserve">pressure relief device or a transformer which has tripped on single Stage, SBEF or </w:t>
            </w:r>
            <w:r w:rsidRPr="00BE4E52">
              <w:rPr>
                <w:rFonts w:eastAsia="Calibri" w:cs="Arial"/>
                <w:sz w:val="18"/>
                <w:szCs w:val="18"/>
              </w:rPr>
              <w:tab/>
              <w:t>the final stage of a multistage SBEF,</w:t>
            </w:r>
          </w:p>
          <w:p w14:paraId="052A3876" w14:textId="77777777" w:rsidR="002164B6" w:rsidRPr="00BE4E52" w:rsidRDefault="002164B6" w:rsidP="00395BE0">
            <w:pPr>
              <w:tabs>
                <w:tab w:val="left" w:pos="318"/>
              </w:tabs>
              <w:spacing w:after="0"/>
              <w:contextualSpacing/>
              <w:rPr>
                <w:rFonts w:eastAsia="Calibri" w:cs="Arial"/>
                <w:sz w:val="18"/>
                <w:szCs w:val="18"/>
              </w:rPr>
            </w:pPr>
            <w:r w:rsidRPr="00BE4E52">
              <w:rPr>
                <w:rFonts w:eastAsia="Calibri" w:cs="Arial"/>
                <w:sz w:val="18"/>
                <w:szCs w:val="18"/>
              </w:rPr>
              <w:t>c)</w:t>
            </w:r>
            <w:r w:rsidRPr="00BE4E52">
              <w:rPr>
                <w:rFonts w:eastAsia="Calibri" w:cs="Arial"/>
                <w:sz w:val="18"/>
                <w:szCs w:val="18"/>
              </w:rPr>
              <w:tab/>
              <w:t xml:space="preserve">a circuit, consisting wholly of cable, which has tripped on its own differential </w:t>
            </w:r>
            <w:r w:rsidRPr="00BE4E52">
              <w:rPr>
                <w:rFonts w:eastAsia="Calibri" w:cs="Arial"/>
                <w:sz w:val="18"/>
                <w:szCs w:val="18"/>
              </w:rPr>
              <w:tab/>
              <w:t>protection,</w:t>
            </w:r>
          </w:p>
          <w:p w14:paraId="3FC4C7AE" w14:textId="77777777" w:rsidR="002164B6" w:rsidRPr="00BE4E52" w:rsidRDefault="002164B6" w:rsidP="00395BE0">
            <w:pPr>
              <w:tabs>
                <w:tab w:val="left" w:pos="318"/>
              </w:tabs>
              <w:spacing w:after="0"/>
              <w:contextualSpacing/>
              <w:rPr>
                <w:rFonts w:eastAsia="Calibri" w:cs="Arial"/>
                <w:sz w:val="18"/>
                <w:szCs w:val="18"/>
              </w:rPr>
            </w:pPr>
            <w:r w:rsidRPr="00BE4E52">
              <w:rPr>
                <w:rFonts w:eastAsia="Calibri" w:cs="Arial"/>
                <w:sz w:val="18"/>
                <w:szCs w:val="18"/>
              </w:rPr>
              <w:t>d)</w:t>
            </w:r>
            <w:r w:rsidRPr="00BE4E52">
              <w:rPr>
                <w:rFonts w:eastAsia="Calibri" w:cs="Arial"/>
                <w:sz w:val="18"/>
                <w:szCs w:val="18"/>
              </w:rPr>
              <w:tab/>
              <w:t xml:space="preserve"> a circuit, consisting of overhead line and cable sections, which has tripped, and </w:t>
            </w:r>
            <w:r w:rsidRPr="00BE4E52">
              <w:rPr>
                <w:rFonts w:eastAsia="Calibri" w:cs="Arial"/>
                <w:sz w:val="18"/>
                <w:szCs w:val="18"/>
              </w:rPr>
              <w:tab/>
              <w:t xml:space="preserve">where alarms and annunciations indicate that the cable section has been faulted, </w:t>
            </w:r>
            <w:r w:rsidRPr="00BE4E52">
              <w:rPr>
                <w:rFonts w:eastAsia="Calibri" w:cs="Arial"/>
                <w:sz w:val="18"/>
                <w:szCs w:val="18"/>
              </w:rPr>
              <w:tab/>
              <w:t>and where</w:t>
            </w:r>
          </w:p>
          <w:p w14:paraId="7B2D3C9E" w14:textId="77777777" w:rsidR="002164B6" w:rsidRPr="00BE4E52" w:rsidRDefault="002164B6" w:rsidP="00395BE0">
            <w:pPr>
              <w:tabs>
                <w:tab w:val="left" w:pos="318"/>
              </w:tabs>
              <w:spacing w:after="0"/>
              <w:contextualSpacing/>
              <w:rPr>
                <w:rFonts w:eastAsia="Calibri" w:cs="Arial"/>
                <w:sz w:val="18"/>
                <w:szCs w:val="18"/>
              </w:rPr>
            </w:pPr>
            <w:r w:rsidRPr="00BE4E52">
              <w:rPr>
                <w:rFonts w:eastAsia="Calibri" w:cs="Arial"/>
                <w:sz w:val="18"/>
                <w:szCs w:val="18"/>
              </w:rPr>
              <w:t xml:space="preserve">e) </w:t>
            </w:r>
            <w:r w:rsidRPr="00BE4E52">
              <w:rPr>
                <w:rFonts w:eastAsia="Calibri" w:cs="Arial"/>
                <w:sz w:val="18"/>
                <w:szCs w:val="18"/>
              </w:rPr>
              <w:tab/>
              <w:t>a circuit which includes 132kv gas compression cables</w:t>
            </w:r>
          </w:p>
        </w:tc>
      </w:tr>
      <w:tr w:rsidR="002164B6" w:rsidRPr="00BE4E52" w14:paraId="5A38D0F2" w14:textId="77777777" w:rsidTr="00395BE0">
        <w:tc>
          <w:tcPr>
            <w:tcW w:w="1242" w:type="dxa"/>
            <w:vAlign w:val="center"/>
          </w:tcPr>
          <w:p w14:paraId="4831637C"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SPT</w:t>
            </w:r>
          </w:p>
        </w:tc>
        <w:tc>
          <w:tcPr>
            <w:tcW w:w="8000" w:type="dxa"/>
          </w:tcPr>
          <w:p w14:paraId="29C27818" w14:textId="77777777" w:rsidR="002164B6" w:rsidRPr="00BE4E52" w:rsidRDefault="002164B6" w:rsidP="00395BE0">
            <w:pPr>
              <w:tabs>
                <w:tab w:val="left" w:pos="378"/>
              </w:tabs>
              <w:spacing w:after="0"/>
              <w:contextualSpacing/>
              <w:rPr>
                <w:rFonts w:eastAsia="Calibri" w:cs="Arial"/>
                <w:sz w:val="18"/>
                <w:szCs w:val="18"/>
              </w:rPr>
            </w:pPr>
            <w:r w:rsidRPr="00BE4E52">
              <w:rPr>
                <w:rFonts w:eastAsia="Calibri" w:cs="Arial"/>
                <w:sz w:val="18"/>
                <w:szCs w:val="18"/>
              </w:rPr>
              <w:t>Unless there is definite evidence of mal-operation of protection, or supplies are interrupted and cannot be restored from alternative sources, the following primary Plant and Apparatus shall not be re-energised until agreement has been reached with a responsible engineer: (One remote reclosure is permitted in severe weather, when customers are without supply or there are System security risks, where either the communication link has been lost or there has been no transformer alarms).</w:t>
            </w:r>
          </w:p>
          <w:p w14:paraId="248607B6" w14:textId="77777777" w:rsidR="002164B6" w:rsidRPr="00BE4E52" w:rsidRDefault="002164B6" w:rsidP="00395BE0">
            <w:pPr>
              <w:tabs>
                <w:tab w:val="left" w:pos="378"/>
              </w:tabs>
              <w:spacing w:after="0"/>
              <w:contextualSpacing/>
              <w:rPr>
                <w:rFonts w:eastAsia="Calibri" w:cs="Arial"/>
                <w:sz w:val="18"/>
                <w:szCs w:val="18"/>
              </w:rPr>
            </w:pPr>
            <w:r w:rsidRPr="00BE4E52">
              <w:rPr>
                <w:rFonts w:eastAsia="Calibri" w:cs="Arial"/>
                <w:sz w:val="18"/>
                <w:szCs w:val="18"/>
              </w:rPr>
              <w:t xml:space="preserve">a) </w:t>
            </w:r>
            <w:r w:rsidRPr="00BE4E52">
              <w:rPr>
                <w:rFonts w:eastAsia="Calibri" w:cs="Arial"/>
                <w:sz w:val="18"/>
                <w:szCs w:val="18"/>
              </w:rPr>
              <w:tab/>
              <w:t xml:space="preserve">a transformer, QB, reactor, capacitor or compensation Plant and Apparatus, which </w:t>
            </w:r>
            <w:r w:rsidRPr="00BE4E52">
              <w:rPr>
                <w:rFonts w:eastAsia="Calibri" w:cs="Arial"/>
                <w:sz w:val="18"/>
                <w:szCs w:val="18"/>
              </w:rPr>
              <w:tab/>
              <w:t xml:space="preserve">has tripped on differential or restricted earth fault protection unless it is known </w:t>
            </w:r>
            <w:r w:rsidRPr="00BE4E52">
              <w:rPr>
                <w:rFonts w:eastAsia="Calibri" w:cs="Arial"/>
                <w:sz w:val="18"/>
                <w:szCs w:val="18"/>
              </w:rPr>
              <w:tab/>
              <w:t xml:space="preserve">that co-ordinating gaps or surge arrestors are fitted within protected zone and it </w:t>
            </w:r>
            <w:r w:rsidRPr="00BE4E52">
              <w:rPr>
                <w:rFonts w:eastAsia="Calibri" w:cs="Arial"/>
                <w:sz w:val="18"/>
                <w:szCs w:val="18"/>
              </w:rPr>
              <w:tab/>
              <w:t>has tripped during a thunderstorm, where transformer LV connections are cabled,</w:t>
            </w:r>
          </w:p>
          <w:p w14:paraId="44E2A689" w14:textId="77777777" w:rsidR="002164B6" w:rsidRPr="00BE4E52" w:rsidRDefault="002164B6" w:rsidP="00395BE0">
            <w:pPr>
              <w:tabs>
                <w:tab w:val="left" w:pos="378"/>
              </w:tabs>
              <w:spacing w:after="0"/>
              <w:contextualSpacing/>
              <w:rPr>
                <w:rFonts w:eastAsia="Calibri" w:cs="Arial"/>
                <w:sz w:val="18"/>
                <w:szCs w:val="18"/>
              </w:rPr>
            </w:pPr>
            <w:r w:rsidRPr="00BE4E52">
              <w:rPr>
                <w:rFonts w:eastAsia="Calibri" w:cs="Arial"/>
                <w:sz w:val="18"/>
                <w:szCs w:val="18"/>
              </w:rPr>
              <w:t xml:space="preserve">b) </w:t>
            </w:r>
            <w:r w:rsidRPr="00BE4E52">
              <w:rPr>
                <w:rFonts w:eastAsia="Calibri" w:cs="Arial"/>
                <w:sz w:val="18"/>
                <w:szCs w:val="18"/>
              </w:rPr>
              <w:tab/>
              <w:t xml:space="preserve">a transformer, which has tripped on differential or restricted earth fault protection </w:t>
            </w:r>
            <w:r w:rsidRPr="00BE4E52">
              <w:rPr>
                <w:rFonts w:eastAsia="Calibri" w:cs="Arial"/>
                <w:sz w:val="18"/>
                <w:szCs w:val="18"/>
              </w:rPr>
              <w:tab/>
              <w:t>with LV connections which are within the protected zone,</w:t>
            </w:r>
          </w:p>
          <w:p w14:paraId="461BB24E" w14:textId="77777777" w:rsidR="002164B6" w:rsidRPr="00BE4E52" w:rsidRDefault="002164B6" w:rsidP="00395BE0">
            <w:pPr>
              <w:tabs>
                <w:tab w:val="left" w:pos="378"/>
              </w:tabs>
              <w:spacing w:after="0"/>
              <w:contextualSpacing/>
              <w:rPr>
                <w:rFonts w:eastAsia="Calibri" w:cs="Arial"/>
                <w:sz w:val="18"/>
                <w:szCs w:val="18"/>
              </w:rPr>
            </w:pPr>
            <w:r w:rsidRPr="00BE4E52">
              <w:rPr>
                <w:rFonts w:eastAsia="Calibri" w:cs="Arial"/>
                <w:sz w:val="18"/>
                <w:szCs w:val="18"/>
              </w:rPr>
              <w:t>c)</w:t>
            </w:r>
            <w:r w:rsidRPr="00BE4E52">
              <w:rPr>
                <w:rFonts w:eastAsia="Calibri" w:cs="Arial"/>
                <w:sz w:val="18"/>
                <w:szCs w:val="18"/>
              </w:rPr>
              <w:tab/>
              <w:t xml:space="preserve">a transformer, QB or reactor which has tripped on Buchholz protection, or a </w:t>
            </w:r>
            <w:r w:rsidRPr="00BE4E52">
              <w:rPr>
                <w:rFonts w:eastAsia="Calibri" w:cs="Arial"/>
                <w:sz w:val="18"/>
                <w:szCs w:val="18"/>
              </w:rPr>
              <w:tab/>
              <w:t xml:space="preserve">transformer which has tripped on Stage 1 or 2 SBEF unless the SBEF operation is </w:t>
            </w:r>
            <w:r w:rsidRPr="00BE4E52">
              <w:rPr>
                <w:rFonts w:eastAsia="Calibri" w:cs="Arial"/>
                <w:sz w:val="18"/>
                <w:szCs w:val="18"/>
              </w:rPr>
              <w:tab/>
              <w:t>associated with an uncleared feeder fault,</w:t>
            </w:r>
          </w:p>
          <w:p w14:paraId="2F9440B0" w14:textId="77777777" w:rsidR="002164B6" w:rsidRPr="00BE4E52" w:rsidRDefault="002164B6" w:rsidP="00395BE0">
            <w:pPr>
              <w:tabs>
                <w:tab w:val="left" w:pos="378"/>
              </w:tabs>
              <w:spacing w:after="0"/>
              <w:contextualSpacing/>
              <w:rPr>
                <w:rFonts w:eastAsia="Calibri" w:cs="Arial"/>
                <w:sz w:val="18"/>
                <w:szCs w:val="18"/>
              </w:rPr>
            </w:pPr>
            <w:r w:rsidRPr="00BE4E52">
              <w:rPr>
                <w:rFonts w:eastAsia="Calibri" w:cs="Arial"/>
                <w:sz w:val="18"/>
                <w:szCs w:val="18"/>
              </w:rPr>
              <w:t xml:space="preserve">d) </w:t>
            </w:r>
            <w:r w:rsidRPr="00BE4E52">
              <w:rPr>
                <w:rFonts w:eastAsia="Calibri" w:cs="Arial"/>
                <w:sz w:val="18"/>
                <w:szCs w:val="18"/>
              </w:rPr>
              <w:tab/>
              <w:t xml:space="preserve">a circuit, consisting wholly of cable, which has tripped on the differential </w:t>
            </w:r>
            <w:r w:rsidRPr="00BE4E52">
              <w:rPr>
                <w:rFonts w:eastAsia="Calibri" w:cs="Arial"/>
                <w:sz w:val="18"/>
                <w:szCs w:val="18"/>
              </w:rPr>
              <w:tab/>
              <w:t xml:space="preserve">protection associated with the circuit, and where alarms and annunciations </w:t>
            </w:r>
            <w:r w:rsidRPr="00BE4E52">
              <w:rPr>
                <w:rFonts w:eastAsia="Calibri" w:cs="Arial"/>
                <w:sz w:val="18"/>
                <w:szCs w:val="18"/>
              </w:rPr>
              <w:tab/>
              <w:t>indicate that the cable section has been faulted.</w:t>
            </w:r>
          </w:p>
          <w:p w14:paraId="65827E6C" w14:textId="77777777" w:rsidR="002164B6" w:rsidRPr="00BE4E52" w:rsidRDefault="002164B6" w:rsidP="00395BE0">
            <w:pPr>
              <w:tabs>
                <w:tab w:val="left" w:pos="378"/>
              </w:tabs>
              <w:spacing w:after="0"/>
              <w:contextualSpacing/>
              <w:rPr>
                <w:rFonts w:eastAsia="Calibri" w:cs="Arial"/>
                <w:sz w:val="18"/>
                <w:szCs w:val="18"/>
              </w:rPr>
            </w:pPr>
            <w:r w:rsidRPr="00BE4E52">
              <w:rPr>
                <w:rFonts w:eastAsia="Calibri" w:cs="Arial"/>
                <w:sz w:val="18"/>
                <w:szCs w:val="18"/>
              </w:rPr>
              <w:t xml:space="preserve">e) </w:t>
            </w:r>
            <w:r w:rsidRPr="00BE4E52">
              <w:rPr>
                <w:rFonts w:eastAsia="Calibri" w:cs="Arial"/>
                <w:sz w:val="18"/>
                <w:szCs w:val="18"/>
              </w:rPr>
              <w:tab/>
              <w:t xml:space="preserve">a circuit, consisting of overhead line and cable sections, which has tripped, and </w:t>
            </w:r>
            <w:r w:rsidRPr="00BE4E52">
              <w:rPr>
                <w:rFonts w:eastAsia="Calibri" w:cs="Arial"/>
                <w:sz w:val="18"/>
                <w:szCs w:val="18"/>
              </w:rPr>
              <w:tab/>
              <w:t>where alarms and annunciations indicate that the cable section has been faulted.</w:t>
            </w:r>
          </w:p>
        </w:tc>
      </w:tr>
      <w:tr w:rsidR="002164B6" w:rsidRPr="00BE4E52" w14:paraId="318AC9EA" w14:textId="77777777" w:rsidTr="00395BE0">
        <w:tc>
          <w:tcPr>
            <w:tcW w:w="1242" w:type="dxa"/>
            <w:tcBorders>
              <w:bottom w:val="single" w:sz="4" w:space="0" w:color="auto"/>
            </w:tcBorders>
            <w:vAlign w:val="center"/>
          </w:tcPr>
          <w:p w14:paraId="50B4BA57"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NGET</w:t>
            </w:r>
          </w:p>
        </w:tc>
        <w:tc>
          <w:tcPr>
            <w:tcW w:w="8000" w:type="dxa"/>
            <w:tcBorders>
              <w:bottom w:val="single" w:sz="4" w:space="0" w:color="auto"/>
            </w:tcBorders>
          </w:tcPr>
          <w:p w14:paraId="405D810F" w14:textId="77777777" w:rsidR="002164B6" w:rsidRPr="00BE4E52" w:rsidRDefault="002164B6" w:rsidP="00395BE0">
            <w:pPr>
              <w:tabs>
                <w:tab w:val="left" w:pos="459"/>
              </w:tabs>
              <w:spacing w:after="0"/>
              <w:contextualSpacing/>
              <w:rPr>
                <w:rFonts w:eastAsia="Calibri" w:cs="Arial"/>
                <w:sz w:val="18"/>
                <w:szCs w:val="18"/>
              </w:rPr>
            </w:pPr>
            <w:r w:rsidRPr="00BE4E52">
              <w:rPr>
                <w:rFonts w:eastAsia="Calibri" w:cs="Arial"/>
                <w:sz w:val="18"/>
                <w:szCs w:val="18"/>
              </w:rPr>
              <w:t>The NGET Control Engineer shall follow the decision making process following the tripping on fault of a power transformer, quadrature booster or reactors outlined in a NGET procedure. The general philosophy of this procedure is not to manually re-energise such Equipment without the agreement of a Specialist Engineer due to the risks to public safety and to avoid the possibility of significant plant damage. Although this applies to power transformers, quadrature boosters or electrical reactors, reference is made to “SGT” throughout for convenience.</w:t>
            </w:r>
          </w:p>
          <w:p w14:paraId="5E2CF40A" w14:textId="77777777" w:rsidR="002164B6" w:rsidRPr="00BE4E52" w:rsidRDefault="002164B6" w:rsidP="00395BE0">
            <w:pPr>
              <w:tabs>
                <w:tab w:val="left" w:pos="459"/>
              </w:tabs>
              <w:spacing w:after="0"/>
              <w:contextualSpacing/>
              <w:rPr>
                <w:rFonts w:eastAsia="Calibri" w:cs="Arial"/>
                <w:sz w:val="18"/>
                <w:szCs w:val="18"/>
              </w:rPr>
            </w:pPr>
            <w:r w:rsidRPr="00BE4E52">
              <w:rPr>
                <w:rFonts w:eastAsia="Calibri" w:cs="Arial"/>
                <w:sz w:val="18"/>
                <w:szCs w:val="18"/>
              </w:rPr>
              <w:t>a)</w:t>
            </w:r>
            <w:r w:rsidRPr="00BE4E52">
              <w:rPr>
                <w:rFonts w:eastAsia="Calibri" w:cs="Arial"/>
                <w:sz w:val="18"/>
                <w:szCs w:val="18"/>
              </w:rPr>
              <w:tab/>
              <w:t xml:space="preserve">Re-energisation is only permitted without the agreement of a Specialist Engineer </w:t>
            </w:r>
            <w:r w:rsidRPr="00BE4E52">
              <w:rPr>
                <w:rFonts w:eastAsia="Calibri" w:cs="Arial"/>
                <w:sz w:val="18"/>
                <w:szCs w:val="18"/>
              </w:rPr>
              <w:tab/>
              <w:t xml:space="preserve">or Responsible Engineer, when there has been a loss of supply or there is an </w:t>
            </w:r>
            <w:r w:rsidRPr="00BE4E52">
              <w:rPr>
                <w:rFonts w:eastAsia="Calibri" w:cs="Arial"/>
                <w:sz w:val="18"/>
                <w:szCs w:val="18"/>
              </w:rPr>
              <w:tab/>
              <w:t xml:space="preserve">immediate widespread risk to the System or Loss of System Integrity, and it can </w:t>
            </w:r>
            <w:r w:rsidRPr="00BE4E52">
              <w:rPr>
                <w:rFonts w:eastAsia="Calibri" w:cs="Arial"/>
                <w:sz w:val="18"/>
                <w:szCs w:val="18"/>
              </w:rPr>
              <w:tab/>
              <w:t xml:space="preserve">be reasonably established that the tripping of the equipment was a result of a </w:t>
            </w:r>
            <w:r w:rsidRPr="00BE4E52">
              <w:rPr>
                <w:rFonts w:eastAsia="Calibri" w:cs="Arial"/>
                <w:sz w:val="18"/>
                <w:szCs w:val="18"/>
              </w:rPr>
              <w:tab/>
              <w:t xml:space="preserve">weather related external flashover or protection maloperation. </w:t>
            </w:r>
          </w:p>
          <w:p w14:paraId="7D9B0A6E" w14:textId="77777777" w:rsidR="002164B6" w:rsidRPr="00BE4E52" w:rsidRDefault="002164B6" w:rsidP="00395BE0">
            <w:pPr>
              <w:tabs>
                <w:tab w:val="left" w:pos="459"/>
              </w:tabs>
              <w:spacing w:after="0"/>
              <w:contextualSpacing/>
              <w:rPr>
                <w:rFonts w:eastAsia="Calibri" w:cs="Arial"/>
                <w:sz w:val="18"/>
                <w:szCs w:val="18"/>
              </w:rPr>
            </w:pPr>
            <w:r w:rsidRPr="00BE4E52">
              <w:rPr>
                <w:rFonts w:eastAsia="Calibri" w:cs="Arial"/>
                <w:sz w:val="18"/>
                <w:szCs w:val="18"/>
              </w:rPr>
              <w:t>b)</w:t>
            </w:r>
            <w:r w:rsidRPr="00BE4E52">
              <w:rPr>
                <w:rFonts w:eastAsia="Calibri" w:cs="Arial"/>
                <w:sz w:val="18"/>
                <w:szCs w:val="18"/>
              </w:rPr>
              <w:tab/>
              <w:t xml:space="preserve">Faults on Equipment connected in series with an SGT (i.e. composite circuit) may </w:t>
            </w:r>
            <w:r w:rsidRPr="00BE4E52">
              <w:rPr>
                <w:rFonts w:eastAsia="Calibri" w:cs="Arial"/>
                <w:sz w:val="18"/>
                <w:szCs w:val="18"/>
              </w:rPr>
              <w:tab/>
              <w:t xml:space="preserve">subject the wound Equipment to significant fault current. As this may affect the </w:t>
            </w:r>
            <w:r w:rsidRPr="00BE4E52">
              <w:rPr>
                <w:rFonts w:eastAsia="Calibri" w:cs="Arial"/>
                <w:sz w:val="18"/>
                <w:szCs w:val="18"/>
              </w:rPr>
              <w:tab/>
              <w:t xml:space="preserve">integrity of the wound Equipment, the guidance in a) should be followed prior to </w:t>
            </w:r>
            <w:r w:rsidRPr="00BE4E52">
              <w:rPr>
                <w:rFonts w:eastAsia="Calibri" w:cs="Arial"/>
                <w:sz w:val="18"/>
                <w:szCs w:val="18"/>
              </w:rPr>
              <w:tab/>
              <w:t xml:space="preserve">manually re-energising the composite circuit.  </w:t>
            </w:r>
          </w:p>
          <w:p w14:paraId="3FEC2641" w14:textId="77777777" w:rsidR="002164B6" w:rsidRPr="00BE4E52" w:rsidRDefault="002164B6" w:rsidP="00395BE0">
            <w:pPr>
              <w:tabs>
                <w:tab w:val="left" w:pos="459"/>
              </w:tabs>
              <w:spacing w:after="0"/>
              <w:contextualSpacing/>
              <w:rPr>
                <w:rFonts w:eastAsia="Calibri" w:cs="Arial"/>
                <w:sz w:val="18"/>
                <w:szCs w:val="18"/>
              </w:rPr>
            </w:pPr>
            <w:r w:rsidRPr="00BE4E52">
              <w:rPr>
                <w:rFonts w:eastAsia="Calibri" w:cs="Arial"/>
                <w:sz w:val="18"/>
                <w:szCs w:val="18"/>
              </w:rPr>
              <w:t>f)</w:t>
            </w:r>
            <w:r w:rsidRPr="00BE4E52">
              <w:rPr>
                <w:rFonts w:eastAsia="Calibri" w:cs="Arial"/>
                <w:sz w:val="18"/>
                <w:szCs w:val="18"/>
              </w:rPr>
              <w:tab/>
              <w:t xml:space="preserve">Where equipment is restored either manually or by auto reclose equipment </w:t>
            </w:r>
            <w:r w:rsidRPr="00BE4E52">
              <w:rPr>
                <w:rFonts w:eastAsia="Calibri" w:cs="Arial"/>
                <w:sz w:val="18"/>
                <w:szCs w:val="18"/>
              </w:rPr>
              <w:tab/>
              <w:t xml:space="preserve">following a fault, the equipment should be made available to NGET at the earliest </w:t>
            </w:r>
            <w:r w:rsidRPr="00BE4E52">
              <w:rPr>
                <w:rFonts w:eastAsia="Calibri" w:cs="Arial"/>
                <w:sz w:val="18"/>
                <w:szCs w:val="18"/>
              </w:rPr>
              <w:tab/>
              <w:t xml:space="preserve">opportunity so that checks on the integrity of the wound Equipment can be </w:t>
            </w:r>
            <w:r w:rsidRPr="00BE4E52">
              <w:rPr>
                <w:rFonts w:eastAsia="Calibri" w:cs="Arial"/>
                <w:sz w:val="18"/>
                <w:szCs w:val="18"/>
              </w:rPr>
              <w:tab/>
              <w:t>carried out.</w:t>
            </w:r>
          </w:p>
          <w:p w14:paraId="61847509" w14:textId="77777777" w:rsidR="002164B6" w:rsidRPr="00BE4E52" w:rsidRDefault="002164B6" w:rsidP="00395BE0">
            <w:pPr>
              <w:tabs>
                <w:tab w:val="left" w:pos="459"/>
              </w:tabs>
              <w:spacing w:after="0"/>
              <w:contextualSpacing/>
              <w:rPr>
                <w:rFonts w:eastAsia="Calibri" w:cs="Arial"/>
                <w:sz w:val="18"/>
                <w:szCs w:val="18"/>
              </w:rPr>
            </w:pPr>
            <w:r w:rsidRPr="00BE4E52">
              <w:rPr>
                <w:rFonts w:eastAsia="Calibri" w:cs="Arial"/>
                <w:sz w:val="18"/>
                <w:szCs w:val="18"/>
              </w:rPr>
              <w:t>d)</w:t>
            </w:r>
            <w:r w:rsidRPr="00BE4E52">
              <w:rPr>
                <w:rFonts w:eastAsia="Calibri" w:cs="Arial"/>
                <w:sz w:val="18"/>
                <w:szCs w:val="18"/>
              </w:rPr>
              <w:tab/>
              <w:t xml:space="preserve">Where only the LV circuit breaker of a transformer has tripped and a Winding </w:t>
            </w:r>
            <w:r w:rsidRPr="00BE4E52">
              <w:rPr>
                <w:rFonts w:eastAsia="Calibri" w:cs="Arial"/>
                <w:sz w:val="18"/>
                <w:szCs w:val="18"/>
              </w:rPr>
              <w:tab/>
              <w:t xml:space="preserve">Temperature Active alarm has been received, the LV circuit breaker may be </w:t>
            </w:r>
            <w:r w:rsidRPr="00BE4E52">
              <w:rPr>
                <w:rFonts w:eastAsia="Calibri" w:cs="Arial"/>
                <w:sz w:val="18"/>
                <w:szCs w:val="18"/>
              </w:rPr>
              <w:tab/>
              <w:t xml:space="preserve">reclosed provided the resulting loading is within the thermal capability of the </w:t>
            </w:r>
            <w:r w:rsidRPr="00BE4E52">
              <w:rPr>
                <w:rFonts w:eastAsia="Calibri" w:cs="Arial"/>
                <w:sz w:val="18"/>
                <w:szCs w:val="18"/>
              </w:rPr>
              <w:tab/>
              <w:t>transformer.</w:t>
            </w:r>
          </w:p>
        </w:tc>
      </w:tr>
      <w:tr w:rsidR="002164B6" w:rsidRPr="00BE4E52" w14:paraId="2D6BCB27" w14:textId="77777777" w:rsidTr="00395BE0">
        <w:tc>
          <w:tcPr>
            <w:tcW w:w="1242" w:type="dxa"/>
            <w:tcBorders>
              <w:bottom w:val="double" w:sz="4" w:space="0" w:color="auto"/>
            </w:tcBorders>
            <w:vAlign w:val="center"/>
          </w:tcPr>
          <w:p w14:paraId="3470E236"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Others</w:t>
            </w:r>
          </w:p>
        </w:tc>
        <w:tc>
          <w:tcPr>
            <w:tcW w:w="8000" w:type="dxa"/>
            <w:tcBorders>
              <w:bottom w:val="double" w:sz="4" w:space="0" w:color="auto"/>
            </w:tcBorders>
          </w:tcPr>
          <w:p w14:paraId="69A3010A" w14:textId="77777777" w:rsidR="002164B6" w:rsidRPr="00BE4E52" w:rsidRDefault="002164B6" w:rsidP="00395BE0">
            <w:pPr>
              <w:spacing w:after="0"/>
              <w:contextualSpacing/>
              <w:rPr>
                <w:rFonts w:eastAsia="Calibri" w:cs="Arial"/>
                <w:sz w:val="18"/>
                <w:szCs w:val="18"/>
              </w:rPr>
            </w:pPr>
          </w:p>
        </w:tc>
      </w:tr>
    </w:tbl>
    <w:p w14:paraId="1B5D6DF0" w14:textId="77777777" w:rsidR="002164B6" w:rsidRPr="00BE4E52" w:rsidRDefault="002164B6" w:rsidP="002164B6">
      <w:pPr>
        <w:spacing w:after="200"/>
        <w:contextualSpacing/>
        <w:rPr>
          <w:rFonts w:eastAsia="Calibri" w:cs="Arial"/>
          <w:sz w:val="18"/>
          <w:szCs w:val="18"/>
        </w:rPr>
      </w:pPr>
    </w:p>
    <w:p w14:paraId="6A4F50B3" w14:textId="77777777" w:rsidR="002164B6" w:rsidRPr="00BE4E52" w:rsidRDefault="002164B6" w:rsidP="002164B6">
      <w:pPr>
        <w:spacing w:after="200" w:line="276" w:lineRule="auto"/>
        <w:rPr>
          <w:rFonts w:eastAsia="Calibri" w:cs="Arial"/>
          <w:sz w:val="18"/>
          <w:szCs w:val="18"/>
        </w:rPr>
      </w:pPr>
      <w:r w:rsidRPr="00BE4E52">
        <w:rPr>
          <w:rFonts w:eastAsia="Calibri" w:cs="Arial"/>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7120"/>
      </w:tblGrid>
      <w:tr w:rsidR="002164B6" w:rsidRPr="00BE4E52" w14:paraId="14B72854" w14:textId="77777777" w:rsidTr="00395BE0">
        <w:tc>
          <w:tcPr>
            <w:tcW w:w="9242" w:type="dxa"/>
            <w:gridSpan w:val="2"/>
            <w:vAlign w:val="center"/>
          </w:tcPr>
          <w:p w14:paraId="7FD7CBEC" w14:textId="77777777" w:rsidR="002164B6" w:rsidRPr="00BE4E52" w:rsidRDefault="002164B6" w:rsidP="00395BE0">
            <w:pPr>
              <w:autoSpaceDE w:val="0"/>
              <w:autoSpaceDN w:val="0"/>
              <w:adjustRightInd w:val="0"/>
              <w:spacing w:after="0"/>
              <w:rPr>
                <w:rFonts w:eastAsia="Calibri" w:cs="Arial"/>
                <w:color w:val="000000"/>
                <w:sz w:val="18"/>
                <w:szCs w:val="18"/>
              </w:rPr>
            </w:pPr>
            <w:r w:rsidRPr="00BE4E52">
              <w:rPr>
                <w:rFonts w:eastAsia="Calibri" w:cs="Arial"/>
                <w:b/>
                <w:bCs/>
                <w:color w:val="000000"/>
                <w:sz w:val="18"/>
                <w:szCs w:val="18"/>
              </w:rPr>
              <w:t>Tripping Faults on Busbars and Mesh Corners</w:t>
            </w:r>
          </w:p>
        </w:tc>
      </w:tr>
      <w:tr w:rsidR="002164B6" w:rsidRPr="00BE4E52" w14:paraId="49E443ED" w14:textId="77777777" w:rsidTr="00395BE0">
        <w:tc>
          <w:tcPr>
            <w:tcW w:w="1242" w:type="dxa"/>
            <w:vAlign w:val="center"/>
          </w:tcPr>
          <w:p w14:paraId="5192E147"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SHE-T</w:t>
            </w:r>
          </w:p>
        </w:tc>
        <w:tc>
          <w:tcPr>
            <w:tcW w:w="8000" w:type="dxa"/>
          </w:tcPr>
          <w:tbl>
            <w:tblPr>
              <w:tblW w:w="0" w:type="auto"/>
              <w:tblBorders>
                <w:top w:val="nil"/>
                <w:left w:val="nil"/>
                <w:bottom w:val="nil"/>
                <w:right w:val="nil"/>
              </w:tblBorders>
              <w:tblLook w:val="0000" w:firstRow="0" w:lastRow="0" w:firstColumn="0" w:lastColumn="0" w:noHBand="0" w:noVBand="0"/>
            </w:tblPr>
            <w:tblGrid>
              <w:gridCol w:w="6904"/>
            </w:tblGrid>
            <w:tr w:rsidR="002164B6" w:rsidRPr="00BE4E52" w14:paraId="03470990" w14:textId="77777777" w:rsidTr="00395BE0">
              <w:trPr>
                <w:trHeight w:val="1326"/>
              </w:trPr>
              <w:tc>
                <w:tcPr>
                  <w:tcW w:w="0" w:type="auto"/>
                </w:tcPr>
                <w:p w14:paraId="0AD93491"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 xml:space="preserve">Unless there is definite evidence to indicate mal-operation of protection, busbars, which have been made dead by busbar protection (or where no BB protection is </w:t>
                  </w:r>
                </w:p>
                <w:p w14:paraId="49C25500"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 xml:space="preserve">fitted by the tripping of incoming supply circuits), shall not be re-energised until agreement with the responsible engineer who has carried out an examination, has been reached. As an emergency procedure,, one attempt may be made to re-energise outdoor air insulated BBs or MCs, which have been made dead during a thunderstorm or other adverse weather conditions when: </w:t>
                  </w:r>
                </w:p>
                <w:p w14:paraId="3F43AEED"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 xml:space="preserve">a) </w:t>
                  </w:r>
                  <w:r w:rsidRPr="00BE4E52">
                    <w:rPr>
                      <w:rFonts w:eastAsia="Calibri" w:cs="Arial"/>
                      <w:color w:val="000000"/>
                      <w:sz w:val="18"/>
                      <w:szCs w:val="18"/>
                    </w:rPr>
                    <w:tab/>
                    <w:t xml:space="preserve">Such information as can be obtained has been considered and the Control </w:t>
                  </w:r>
                  <w:r w:rsidRPr="00BE4E52">
                    <w:rPr>
                      <w:rFonts w:eastAsia="Calibri" w:cs="Arial"/>
                      <w:color w:val="000000"/>
                      <w:sz w:val="18"/>
                      <w:szCs w:val="18"/>
                    </w:rPr>
                    <w:tab/>
                    <w:t xml:space="preserve">Engineer has taken steps to advise staff on site of the proposed action. </w:t>
                  </w:r>
                </w:p>
                <w:p w14:paraId="229A9058"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 xml:space="preserve">b) </w:t>
                  </w:r>
                  <w:r w:rsidRPr="00BE4E52">
                    <w:rPr>
                      <w:rFonts w:eastAsia="Calibri" w:cs="Arial"/>
                      <w:color w:val="000000"/>
                      <w:sz w:val="18"/>
                      <w:szCs w:val="18"/>
                    </w:rPr>
                    <w:tab/>
                    <w:t xml:space="preserve">No information to suggest that it would be dangerous to reclose is available </w:t>
                  </w:r>
                </w:p>
                <w:p w14:paraId="1EA03612" w14:textId="77777777" w:rsidR="002164B6" w:rsidRPr="00DF13A7"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 xml:space="preserve">c) </w:t>
                  </w:r>
                  <w:r w:rsidRPr="00BE4E52">
                    <w:rPr>
                      <w:rFonts w:eastAsia="Calibri" w:cs="Arial"/>
                      <w:color w:val="000000"/>
                      <w:sz w:val="18"/>
                      <w:szCs w:val="18"/>
                    </w:rPr>
                    <w:tab/>
                    <w:t>The reclosure can be carried out through a CB provided with BB or MC or back-</w:t>
                  </w:r>
                  <w:r w:rsidRPr="00BE4E52">
                    <w:rPr>
                      <w:rFonts w:eastAsia="Calibri" w:cs="Arial"/>
                      <w:color w:val="000000"/>
                      <w:sz w:val="18"/>
                      <w:szCs w:val="18"/>
                    </w:rPr>
                    <w:tab/>
                    <w:t>up protection.</w:t>
                  </w:r>
                  <w:r w:rsidRPr="00DF13A7">
                    <w:rPr>
                      <w:rFonts w:eastAsia="Calibri" w:cs="Arial"/>
                      <w:color w:val="000000"/>
                      <w:sz w:val="18"/>
                      <w:szCs w:val="18"/>
                    </w:rPr>
                    <w:t xml:space="preserve"> </w:t>
                  </w:r>
                </w:p>
              </w:tc>
            </w:tr>
          </w:tbl>
          <w:p w14:paraId="5746958E" w14:textId="77777777" w:rsidR="002164B6" w:rsidRPr="00BE4E52" w:rsidRDefault="002164B6" w:rsidP="00395BE0">
            <w:pPr>
              <w:tabs>
                <w:tab w:val="left" w:pos="318"/>
                <w:tab w:val="left" w:pos="423"/>
              </w:tabs>
              <w:spacing w:after="0"/>
              <w:contextualSpacing/>
              <w:rPr>
                <w:rFonts w:eastAsia="Calibri" w:cs="Arial"/>
                <w:sz w:val="18"/>
                <w:szCs w:val="18"/>
              </w:rPr>
            </w:pPr>
          </w:p>
        </w:tc>
      </w:tr>
      <w:tr w:rsidR="002164B6" w:rsidRPr="00BE4E52" w14:paraId="546B0079" w14:textId="77777777" w:rsidTr="00395BE0">
        <w:tc>
          <w:tcPr>
            <w:tcW w:w="1242" w:type="dxa"/>
            <w:vAlign w:val="center"/>
          </w:tcPr>
          <w:p w14:paraId="550EB5AF"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SPT</w:t>
            </w:r>
          </w:p>
        </w:tc>
        <w:tc>
          <w:tcPr>
            <w:tcW w:w="8000" w:type="dxa"/>
          </w:tcPr>
          <w:p w14:paraId="305CEB91" w14:textId="77777777" w:rsidR="002164B6" w:rsidRPr="00BE4E52" w:rsidRDefault="002164B6" w:rsidP="00395BE0">
            <w:pPr>
              <w:tabs>
                <w:tab w:val="left" w:pos="378"/>
                <w:tab w:val="left" w:pos="423"/>
              </w:tabs>
              <w:spacing w:after="0"/>
              <w:contextualSpacing/>
              <w:rPr>
                <w:rFonts w:eastAsia="Calibri" w:cs="Arial"/>
                <w:sz w:val="18"/>
                <w:szCs w:val="18"/>
              </w:rPr>
            </w:pPr>
            <w:r w:rsidRPr="00BE4E52">
              <w:rPr>
                <w:rFonts w:eastAsia="Calibri" w:cs="Arial"/>
                <w:sz w:val="18"/>
                <w:szCs w:val="18"/>
              </w:rPr>
              <w:t>Unless there is definite evidence to indicate mal-operation of protection, busbars or mesh corners, which have been made dead by busbar or mesh corner protection (or where no BB or MC protection is fitted by the tripping of incoming supply circuits), shall not be re-energised until agreement, with a responsible engineer who has carried out an examination, has been reached. As an emergency procedure, one attempt may be made to manually re-energise outdoor air insulated BBs, which have been made dead during a thunderstorm or other adverse weather conditions when:</w:t>
            </w:r>
          </w:p>
          <w:p w14:paraId="77C5F037" w14:textId="77777777" w:rsidR="002164B6" w:rsidRPr="00BE4E52" w:rsidRDefault="002164B6" w:rsidP="00395BE0">
            <w:pPr>
              <w:tabs>
                <w:tab w:val="left" w:pos="378"/>
                <w:tab w:val="left" w:pos="423"/>
              </w:tabs>
              <w:spacing w:after="0"/>
              <w:contextualSpacing/>
              <w:rPr>
                <w:rFonts w:eastAsia="Calibri" w:cs="Arial"/>
                <w:sz w:val="18"/>
                <w:szCs w:val="18"/>
              </w:rPr>
            </w:pPr>
            <w:r w:rsidRPr="00BE4E52">
              <w:rPr>
                <w:rFonts w:eastAsia="Calibri" w:cs="Arial"/>
                <w:sz w:val="18"/>
                <w:szCs w:val="18"/>
              </w:rPr>
              <w:t xml:space="preserve">a) </w:t>
            </w:r>
            <w:r w:rsidRPr="00BE4E52">
              <w:rPr>
                <w:rFonts w:eastAsia="Calibri" w:cs="Arial"/>
                <w:sz w:val="18"/>
                <w:szCs w:val="18"/>
              </w:rPr>
              <w:tab/>
              <w:t xml:space="preserve">Such information as can be obtained has been considered and the Control </w:t>
            </w:r>
            <w:r w:rsidRPr="00BE4E52">
              <w:rPr>
                <w:rFonts w:eastAsia="Calibri" w:cs="Arial"/>
                <w:sz w:val="18"/>
                <w:szCs w:val="18"/>
              </w:rPr>
              <w:tab/>
              <w:t>Engineer has taken steps to advise staff on site of the proposed action.</w:t>
            </w:r>
          </w:p>
          <w:p w14:paraId="7F9D6650" w14:textId="77777777" w:rsidR="002164B6" w:rsidRPr="00BE4E52" w:rsidRDefault="002164B6" w:rsidP="00395BE0">
            <w:pPr>
              <w:tabs>
                <w:tab w:val="left" w:pos="378"/>
                <w:tab w:val="left" w:pos="423"/>
              </w:tabs>
              <w:spacing w:after="0"/>
              <w:contextualSpacing/>
              <w:rPr>
                <w:rFonts w:eastAsia="Calibri" w:cs="Arial"/>
                <w:sz w:val="18"/>
                <w:szCs w:val="18"/>
              </w:rPr>
            </w:pPr>
            <w:r w:rsidRPr="00BE4E52">
              <w:rPr>
                <w:rFonts w:eastAsia="Calibri" w:cs="Arial"/>
                <w:sz w:val="18"/>
                <w:szCs w:val="18"/>
              </w:rPr>
              <w:t xml:space="preserve">b) </w:t>
            </w:r>
            <w:r w:rsidRPr="00BE4E52">
              <w:rPr>
                <w:rFonts w:eastAsia="Calibri" w:cs="Arial"/>
                <w:sz w:val="18"/>
                <w:szCs w:val="18"/>
              </w:rPr>
              <w:tab/>
              <w:t xml:space="preserve">The reclosure can be carried out through a CB provided with BB or back-up </w:t>
            </w:r>
            <w:r w:rsidRPr="00BE4E52">
              <w:rPr>
                <w:rFonts w:eastAsia="Calibri" w:cs="Arial"/>
                <w:sz w:val="18"/>
                <w:szCs w:val="18"/>
              </w:rPr>
              <w:tab/>
              <w:t>protection.</w:t>
            </w:r>
          </w:p>
        </w:tc>
      </w:tr>
      <w:tr w:rsidR="002164B6" w:rsidRPr="00BE4E52" w14:paraId="17759137" w14:textId="77777777" w:rsidTr="00395BE0">
        <w:tc>
          <w:tcPr>
            <w:tcW w:w="1242" w:type="dxa"/>
            <w:tcBorders>
              <w:bottom w:val="single" w:sz="4" w:space="0" w:color="auto"/>
            </w:tcBorders>
            <w:vAlign w:val="center"/>
          </w:tcPr>
          <w:p w14:paraId="27FE1413"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NGET</w:t>
            </w:r>
          </w:p>
        </w:tc>
        <w:tc>
          <w:tcPr>
            <w:tcW w:w="8000" w:type="dxa"/>
            <w:tcBorders>
              <w:bottom w:val="single" w:sz="4" w:space="0" w:color="auto"/>
            </w:tcBorders>
          </w:tcPr>
          <w:p w14:paraId="5954E8E1"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Unless there is definite evidence to indicate maloperation of protection, the NGET Control Engineer shall not manually re-energise busbars or mesh corners which have been made dead by busbar or mesh corner protection (or where no busbar or mesh corner protection is fitted, by the tripping of incoming supply circuits), until agreement has been reached with a Responsible Engineer who has carried out an examination.</w:t>
            </w:r>
          </w:p>
          <w:p w14:paraId="2976E09F"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In the event of loss of supply or where the SO has assessed a loss of System integrity, one attempt may be made manually to re-energise outdoor busbars or outdoor mesh corners which are air-insulated and which have been made dead during adverse weather conditions, if all three conditions below are fulfilled:</w:t>
            </w:r>
          </w:p>
          <w:p w14:paraId="50940848"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a)</w:t>
            </w:r>
            <w:r w:rsidRPr="00BE4E52">
              <w:rPr>
                <w:rFonts w:eastAsia="Calibri" w:cs="Arial"/>
                <w:sz w:val="18"/>
                <w:szCs w:val="18"/>
              </w:rPr>
              <w:tab/>
              <w:t xml:space="preserve">The NGET Control Engineer has, as far as is reasonably practicable, obtained and </w:t>
            </w:r>
            <w:r w:rsidRPr="00BE4E52">
              <w:rPr>
                <w:rFonts w:eastAsia="Calibri" w:cs="Arial"/>
                <w:sz w:val="18"/>
                <w:szCs w:val="18"/>
              </w:rPr>
              <w:tab/>
              <w:t xml:space="preserve">assessed relevant information and has taken steps to warn all potentially affected </w:t>
            </w:r>
            <w:r w:rsidRPr="00BE4E52">
              <w:rPr>
                <w:rFonts w:eastAsia="Calibri" w:cs="Arial"/>
                <w:sz w:val="18"/>
                <w:szCs w:val="18"/>
              </w:rPr>
              <w:tab/>
              <w:t xml:space="preserve">users and </w:t>
            </w:r>
          </w:p>
          <w:p w14:paraId="5A0E87CC"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b)</w:t>
            </w:r>
            <w:r w:rsidRPr="00BE4E52">
              <w:rPr>
                <w:rFonts w:eastAsia="Calibri" w:cs="Arial"/>
                <w:sz w:val="18"/>
                <w:szCs w:val="18"/>
              </w:rPr>
              <w:tab/>
              <w:t xml:space="preserve">The NGET Control Engineer has no information to suggest that it would be </w:t>
            </w:r>
            <w:r w:rsidRPr="00BE4E52">
              <w:rPr>
                <w:rFonts w:eastAsia="Calibri" w:cs="Arial"/>
                <w:sz w:val="18"/>
                <w:szCs w:val="18"/>
              </w:rPr>
              <w:tab/>
              <w:t>dangerous to reclose.</w:t>
            </w:r>
          </w:p>
          <w:p w14:paraId="7A7C8E8C"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c)</w:t>
            </w:r>
            <w:r w:rsidRPr="00BE4E52">
              <w:rPr>
                <w:rFonts w:eastAsia="Calibri" w:cs="Arial"/>
                <w:sz w:val="18"/>
                <w:szCs w:val="18"/>
              </w:rPr>
              <w:tab/>
              <w:t xml:space="preserve">The reclosure can be carried out through a circuit breaker that is provided with </w:t>
            </w:r>
            <w:r w:rsidRPr="00BE4E52">
              <w:rPr>
                <w:rFonts w:eastAsia="Calibri" w:cs="Arial"/>
                <w:sz w:val="18"/>
                <w:szCs w:val="18"/>
              </w:rPr>
              <w:tab/>
              <w:t>busbar, mesh corner or back-up protection.</w:t>
            </w:r>
          </w:p>
        </w:tc>
      </w:tr>
      <w:tr w:rsidR="002164B6" w:rsidRPr="00BE4E52" w14:paraId="69DC9B35" w14:textId="77777777" w:rsidTr="00395BE0">
        <w:tc>
          <w:tcPr>
            <w:tcW w:w="1242" w:type="dxa"/>
            <w:tcBorders>
              <w:bottom w:val="double" w:sz="4" w:space="0" w:color="auto"/>
            </w:tcBorders>
            <w:vAlign w:val="center"/>
          </w:tcPr>
          <w:p w14:paraId="1450A44E"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Others</w:t>
            </w:r>
          </w:p>
        </w:tc>
        <w:tc>
          <w:tcPr>
            <w:tcW w:w="8000" w:type="dxa"/>
            <w:tcBorders>
              <w:bottom w:val="double" w:sz="4" w:space="0" w:color="auto"/>
            </w:tcBorders>
          </w:tcPr>
          <w:p w14:paraId="74BBF616" w14:textId="77777777" w:rsidR="002164B6" w:rsidRPr="00BE4E52" w:rsidRDefault="002164B6" w:rsidP="00395BE0">
            <w:pPr>
              <w:spacing w:after="0"/>
              <w:contextualSpacing/>
              <w:rPr>
                <w:rFonts w:eastAsia="Calibri" w:cs="Arial"/>
                <w:sz w:val="18"/>
                <w:szCs w:val="18"/>
              </w:rPr>
            </w:pPr>
          </w:p>
        </w:tc>
      </w:tr>
    </w:tbl>
    <w:p w14:paraId="4F3B2BC7" w14:textId="77777777" w:rsidR="002164B6" w:rsidRPr="00BE4E52" w:rsidRDefault="002164B6" w:rsidP="002164B6">
      <w:pPr>
        <w:spacing w:after="200"/>
        <w:contextualSpacing/>
        <w:rPr>
          <w:rFonts w:eastAsia="Calibri" w:cs="Arial"/>
          <w:sz w:val="18"/>
          <w:szCs w:val="18"/>
        </w:rPr>
      </w:pPr>
    </w:p>
    <w:p w14:paraId="2C0B3DDF" w14:textId="77777777" w:rsidR="002164B6" w:rsidRPr="00BE4E52" w:rsidRDefault="002164B6" w:rsidP="002164B6">
      <w:pPr>
        <w:spacing w:after="200" w:line="276" w:lineRule="auto"/>
        <w:rPr>
          <w:rFonts w:eastAsia="Calibri" w:cs="Arial"/>
          <w:sz w:val="18"/>
          <w:szCs w:val="18"/>
        </w:rPr>
      </w:pPr>
      <w:r w:rsidRPr="00BE4E52">
        <w:rPr>
          <w:rFonts w:eastAsia="Calibri" w:cs="Arial"/>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123"/>
      </w:tblGrid>
      <w:tr w:rsidR="002164B6" w:rsidRPr="00BE4E52" w14:paraId="3AD96DEC" w14:textId="77777777" w:rsidTr="00395BE0">
        <w:tc>
          <w:tcPr>
            <w:tcW w:w="9242" w:type="dxa"/>
            <w:gridSpan w:val="2"/>
            <w:vAlign w:val="center"/>
          </w:tcPr>
          <w:p w14:paraId="46515FEA" w14:textId="77777777" w:rsidR="002164B6" w:rsidRPr="00BE4E52" w:rsidRDefault="002164B6" w:rsidP="00395BE0">
            <w:pPr>
              <w:autoSpaceDE w:val="0"/>
              <w:autoSpaceDN w:val="0"/>
              <w:adjustRightInd w:val="0"/>
              <w:spacing w:after="0"/>
              <w:rPr>
                <w:rFonts w:eastAsia="Calibri" w:cs="Arial"/>
                <w:color w:val="000000"/>
                <w:sz w:val="18"/>
                <w:szCs w:val="18"/>
              </w:rPr>
            </w:pPr>
            <w:r w:rsidRPr="00BE4E52">
              <w:rPr>
                <w:rFonts w:eastAsia="Calibri" w:cs="Arial"/>
                <w:b/>
                <w:bCs/>
                <w:color w:val="000000"/>
                <w:sz w:val="18"/>
                <w:szCs w:val="18"/>
              </w:rPr>
              <w:t>Overhead Line Restoration policy</w:t>
            </w:r>
          </w:p>
        </w:tc>
      </w:tr>
      <w:tr w:rsidR="002164B6" w:rsidRPr="00BE4E52" w14:paraId="6221ACEB" w14:textId="77777777" w:rsidTr="00395BE0">
        <w:tc>
          <w:tcPr>
            <w:tcW w:w="1242" w:type="dxa"/>
            <w:vAlign w:val="center"/>
          </w:tcPr>
          <w:p w14:paraId="425ACF60"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SHE-T</w:t>
            </w:r>
          </w:p>
        </w:tc>
        <w:tc>
          <w:tcPr>
            <w:tcW w:w="8000" w:type="dxa"/>
          </w:tcPr>
          <w:tbl>
            <w:tblPr>
              <w:tblW w:w="0" w:type="auto"/>
              <w:tblBorders>
                <w:top w:val="nil"/>
                <w:left w:val="nil"/>
                <w:bottom w:val="nil"/>
                <w:right w:val="nil"/>
              </w:tblBorders>
              <w:tblLook w:val="0000" w:firstRow="0" w:lastRow="0" w:firstColumn="0" w:lastColumn="0" w:noHBand="0" w:noVBand="0"/>
            </w:tblPr>
            <w:tblGrid>
              <w:gridCol w:w="6907"/>
            </w:tblGrid>
            <w:tr w:rsidR="002164B6" w:rsidRPr="00BE4E52" w14:paraId="7545D7B1" w14:textId="77777777" w:rsidTr="00395BE0">
              <w:trPr>
                <w:trHeight w:val="1326"/>
              </w:trPr>
              <w:tc>
                <w:tcPr>
                  <w:tcW w:w="0" w:type="auto"/>
                </w:tcPr>
                <w:p w14:paraId="30D26B25"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Following confirmation of no reports of accidental contact or damage the System Controller may attempt reclosure within the following guidelines.</w:t>
                  </w:r>
                </w:p>
                <w:p w14:paraId="1365390B"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Where significant customer supplies are affected, immediate reclosure (as soon as fault alarms and operations have been assessed and where possible within 3 minutes)</w:t>
                  </w:r>
                </w:p>
                <w:p w14:paraId="2D4A233A"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All other scenarios including System firm against next fault</w:t>
                  </w:r>
                </w:p>
                <w:p w14:paraId="103645CF"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Normal weather conditions between 22:00 and 06:00 Attempt reclosure following 5 Minutes delay</w:t>
                  </w:r>
                </w:p>
                <w:p w14:paraId="0D20D298" w14:textId="77777777" w:rsidR="002164B6" w:rsidRPr="00BE4E52"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Normal Weather conditions between 06:00 and 22:00 Attempt reclosure following 10 minute delay</w:t>
                  </w:r>
                </w:p>
                <w:p w14:paraId="3F3BD421" w14:textId="77777777" w:rsidR="002164B6" w:rsidRPr="00DF13A7" w:rsidRDefault="002164B6" w:rsidP="002164B6">
                  <w:pPr>
                    <w:tabs>
                      <w:tab w:val="left" w:pos="423"/>
                    </w:tabs>
                    <w:autoSpaceDE w:val="0"/>
                    <w:autoSpaceDN w:val="0"/>
                    <w:adjustRightInd w:val="0"/>
                    <w:spacing w:after="0"/>
                    <w:rPr>
                      <w:rFonts w:eastAsia="Calibri" w:cs="Arial"/>
                      <w:color w:val="000000"/>
                      <w:sz w:val="18"/>
                      <w:szCs w:val="18"/>
                    </w:rPr>
                  </w:pPr>
                  <w:r w:rsidRPr="00BE4E52">
                    <w:rPr>
                      <w:rFonts w:eastAsia="Calibri" w:cs="Arial"/>
                      <w:color w:val="000000"/>
                      <w:sz w:val="18"/>
                      <w:szCs w:val="18"/>
                    </w:rPr>
                    <w:t>Abnormal Weather (Gales/ lightning), immediate reclosure ( as soon as alarms and operations have been assessed and where possible within 3 minutes).</w:t>
                  </w:r>
                </w:p>
              </w:tc>
            </w:tr>
          </w:tbl>
          <w:p w14:paraId="13709C1C" w14:textId="77777777" w:rsidR="002164B6" w:rsidRPr="00BE4E52" w:rsidRDefault="002164B6" w:rsidP="00395BE0">
            <w:pPr>
              <w:tabs>
                <w:tab w:val="left" w:pos="318"/>
                <w:tab w:val="left" w:pos="423"/>
              </w:tabs>
              <w:spacing w:after="0"/>
              <w:contextualSpacing/>
              <w:rPr>
                <w:rFonts w:eastAsia="Calibri" w:cs="Arial"/>
                <w:sz w:val="18"/>
                <w:szCs w:val="18"/>
              </w:rPr>
            </w:pPr>
          </w:p>
        </w:tc>
      </w:tr>
      <w:tr w:rsidR="002164B6" w:rsidRPr="00BE4E52" w14:paraId="73A0D5B3" w14:textId="77777777" w:rsidTr="00395BE0">
        <w:tc>
          <w:tcPr>
            <w:tcW w:w="1242" w:type="dxa"/>
            <w:vAlign w:val="center"/>
          </w:tcPr>
          <w:p w14:paraId="40F3AFE7"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SPT</w:t>
            </w:r>
          </w:p>
        </w:tc>
        <w:tc>
          <w:tcPr>
            <w:tcW w:w="8000" w:type="dxa"/>
          </w:tcPr>
          <w:p w14:paraId="5FB00669" w14:textId="77777777" w:rsidR="002164B6" w:rsidRPr="00BE4E52" w:rsidRDefault="002164B6" w:rsidP="00395BE0">
            <w:pPr>
              <w:tabs>
                <w:tab w:val="left" w:pos="378"/>
                <w:tab w:val="left" w:pos="423"/>
              </w:tabs>
              <w:spacing w:after="0"/>
              <w:contextualSpacing/>
              <w:rPr>
                <w:rFonts w:eastAsia="Calibri" w:cs="Arial"/>
                <w:sz w:val="18"/>
                <w:szCs w:val="18"/>
              </w:rPr>
            </w:pPr>
            <w:r w:rsidRPr="00BE4E52">
              <w:rPr>
                <w:rFonts w:eastAsia="Calibri" w:cs="Arial"/>
                <w:sz w:val="18"/>
                <w:szCs w:val="18"/>
              </w:rPr>
              <w:t>The Control Engineer may attempt fault reclosure providing a risk assessment is completed including Weather, Time of day, Number of customers off supply, Effect of prolonged outage, Protection operated, Route of circuit, Reports of damage, Risk to life,</w:t>
            </w:r>
          </w:p>
          <w:p w14:paraId="7EF2CDA5" w14:textId="77777777" w:rsidR="002164B6" w:rsidRPr="00BE4E52" w:rsidRDefault="002164B6" w:rsidP="00395BE0">
            <w:pPr>
              <w:tabs>
                <w:tab w:val="left" w:pos="378"/>
                <w:tab w:val="left" w:pos="423"/>
              </w:tabs>
              <w:spacing w:after="0"/>
              <w:contextualSpacing/>
              <w:rPr>
                <w:rFonts w:eastAsia="Calibri" w:cs="Arial"/>
                <w:sz w:val="18"/>
                <w:szCs w:val="18"/>
              </w:rPr>
            </w:pPr>
            <w:r w:rsidRPr="00BE4E52">
              <w:rPr>
                <w:rFonts w:eastAsia="Calibri" w:cs="Arial"/>
                <w:sz w:val="18"/>
                <w:szCs w:val="18"/>
              </w:rPr>
              <w:t>Capability of CB, Risk to System, Any other relevant information i.e. trouble calls, lightning monitors. It is anticipated that the risk assessment would typically take 15 mins. Following the risk assessment the Control Engineer may Reclose immediately, or consider a short delay to gather additional information or delay until staff arrive on site.</w:t>
            </w:r>
          </w:p>
          <w:p w14:paraId="43C83B89" w14:textId="77777777" w:rsidR="002164B6" w:rsidRPr="00BE4E52" w:rsidRDefault="002164B6" w:rsidP="00395BE0">
            <w:pPr>
              <w:tabs>
                <w:tab w:val="left" w:pos="378"/>
                <w:tab w:val="left" w:pos="423"/>
              </w:tabs>
              <w:spacing w:after="0"/>
              <w:contextualSpacing/>
              <w:rPr>
                <w:rFonts w:eastAsia="Calibri" w:cs="Arial"/>
                <w:sz w:val="18"/>
                <w:szCs w:val="18"/>
              </w:rPr>
            </w:pPr>
            <w:r w:rsidRPr="00BE4E52">
              <w:rPr>
                <w:rFonts w:eastAsia="Calibri" w:cs="Arial"/>
                <w:sz w:val="18"/>
                <w:szCs w:val="18"/>
              </w:rPr>
              <w:t>Where the overhead line terminates at a mesh, single or three switch substation, which is not equipped with CTs at the line entry, consideration should be given to the possibility that the mesh corner or connections have faulted as these sections are within the protected zone of the line protection.</w:t>
            </w:r>
          </w:p>
        </w:tc>
      </w:tr>
      <w:tr w:rsidR="002164B6" w:rsidRPr="00BE4E52" w14:paraId="4818BA28" w14:textId="77777777" w:rsidTr="00395BE0">
        <w:tc>
          <w:tcPr>
            <w:tcW w:w="1242" w:type="dxa"/>
            <w:tcBorders>
              <w:bottom w:val="single" w:sz="4" w:space="0" w:color="auto"/>
            </w:tcBorders>
            <w:vAlign w:val="center"/>
          </w:tcPr>
          <w:p w14:paraId="7C33398C"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NGET</w:t>
            </w:r>
          </w:p>
        </w:tc>
        <w:tc>
          <w:tcPr>
            <w:tcW w:w="8000" w:type="dxa"/>
            <w:tcBorders>
              <w:bottom w:val="single" w:sz="4" w:space="0" w:color="auto"/>
            </w:tcBorders>
          </w:tcPr>
          <w:p w14:paraId="5433A412"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Under certain circumstances (</w:t>
            </w:r>
            <w:proofErr w:type="spellStart"/>
            <w:r w:rsidRPr="00BE4E52">
              <w:rPr>
                <w:rFonts w:eastAsia="Calibri" w:cs="Arial"/>
                <w:sz w:val="18"/>
                <w:szCs w:val="18"/>
              </w:rPr>
              <w:t>eg</w:t>
            </w:r>
            <w:proofErr w:type="spellEnd"/>
            <w:r w:rsidRPr="00BE4E52">
              <w:rPr>
                <w:rFonts w:eastAsia="Calibri" w:cs="Arial"/>
                <w:sz w:val="18"/>
                <w:szCs w:val="18"/>
              </w:rPr>
              <w:t xml:space="preserve"> widespread system disturbance), following the tripping of an overhead line that has tripped on main protection, auto reclosed and immediately tripped again the NGET Control Engineer </w:t>
            </w:r>
            <w:r w:rsidR="002B1BFF">
              <w:rPr>
                <w:rFonts w:eastAsia="Calibri" w:cs="Arial"/>
                <w:sz w:val="18"/>
                <w:szCs w:val="18"/>
              </w:rPr>
              <w:t xml:space="preserve">may </w:t>
            </w:r>
            <w:r w:rsidRPr="00BE4E52">
              <w:rPr>
                <w:rFonts w:eastAsia="Calibri" w:cs="Arial"/>
                <w:sz w:val="18"/>
                <w:szCs w:val="18"/>
              </w:rPr>
              <w:t xml:space="preserve">implement an internal decision making procedure to assess whether a manual re-energisation can be attempted. </w:t>
            </w:r>
          </w:p>
          <w:p w14:paraId="5C2A3C40"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For an overhead line that has tripped on main protection without auto reclose equipment or where the auto reclose equipment has failed to operate correctly to recharge the circuit, a</w:t>
            </w:r>
            <w:r w:rsidR="002B1BFF">
              <w:rPr>
                <w:rFonts w:eastAsia="Calibri" w:cs="Arial"/>
                <w:sz w:val="18"/>
                <w:szCs w:val="18"/>
              </w:rPr>
              <w:t xml:space="preserve"> physical </w:t>
            </w:r>
            <w:r w:rsidRPr="00BE4E52">
              <w:rPr>
                <w:rFonts w:eastAsia="Calibri" w:cs="Arial"/>
                <w:sz w:val="18"/>
                <w:szCs w:val="18"/>
              </w:rPr>
              <w:t>inspection would normally be required. However,</w:t>
            </w:r>
          </w:p>
          <w:p w14:paraId="5B564ACD"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a)</w:t>
            </w:r>
            <w:r w:rsidRPr="00BE4E52">
              <w:rPr>
                <w:rFonts w:eastAsia="Calibri" w:cs="Arial"/>
                <w:sz w:val="18"/>
                <w:szCs w:val="18"/>
              </w:rPr>
              <w:tab/>
              <w:t xml:space="preserve">If a localised loss of supply exists, the NGET Control Engineer </w:t>
            </w:r>
            <w:r w:rsidR="002B1BFF">
              <w:rPr>
                <w:rFonts w:eastAsia="Calibri" w:cs="Arial"/>
                <w:sz w:val="18"/>
                <w:szCs w:val="18"/>
              </w:rPr>
              <w:t>may</w:t>
            </w:r>
            <w:r w:rsidRPr="00BE4E52">
              <w:rPr>
                <w:rFonts w:eastAsia="Calibri" w:cs="Arial"/>
                <w:sz w:val="18"/>
                <w:szCs w:val="18"/>
              </w:rPr>
              <w:t xml:space="preserve"> make one attempt </w:t>
            </w:r>
            <w:r w:rsidRPr="00BE4E52">
              <w:rPr>
                <w:rFonts w:eastAsia="Calibri" w:cs="Arial"/>
                <w:sz w:val="18"/>
                <w:szCs w:val="18"/>
              </w:rPr>
              <w:tab/>
              <w:t xml:space="preserve">to recharge the circuit manually provided this takes place no sooner than 30 </w:t>
            </w:r>
            <w:r w:rsidRPr="00BE4E52">
              <w:rPr>
                <w:rFonts w:eastAsia="Calibri" w:cs="Arial"/>
                <w:sz w:val="18"/>
                <w:szCs w:val="18"/>
              </w:rPr>
              <w:tab/>
              <w:t xml:space="preserve">minutes after the initial trip. </w:t>
            </w:r>
          </w:p>
          <w:p w14:paraId="1880755D"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b)</w:t>
            </w:r>
            <w:r w:rsidRPr="00BE4E52">
              <w:rPr>
                <w:rFonts w:eastAsia="Calibri" w:cs="Arial"/>
                <w:sz w:val="18"/>
                <w:szCs w:val="18"/>
              </w:rPr>
              <w:tab/>
              <w:t>If adverse weather conditions</w:t>
            </w:r>
            <w:r w:rsidR="002B1BFF">
              <w:rPr>
                <w:rFonts w:eastAsia="Calibri" w:cs="Arial"/>
                <w:sz w:val="18"/>
                <w:szCs w:val="18"/>
              </w:rPr>
              <w:t xml:space="preserve"> result in a  </w:t>
            </w:r>
            <w:r w:rsidRPr="00BE4E52">
              <w:rPr>
                <w:rFonts w:eastAsia="Calibri" w:cs="Arial"/>
                <w:sz w:val="18"/>
                <w:szCs w:val="18"/>
              </w:rPr>
              <w:tab/>
              <w:t xml:space="preserve">widespread loss of supply or multiple circuit trips present an immediate </w:t>
            </w:r>
            <w:r w:rsidRPr="00BE4E52">
              <w:rPr>
                <w:rFonts w:eastAsia="Calibri" w:cs="Arial"/>
                <w:sz w:val="18"/>
                <w:szCs w:val="18"/>
              </w:rPr>
              <w:tab/>
              <w:t xml:space="preserve">widespread risk to the System or loss of System integrity exist, following </w:t>
            </w:r>
            <w:r w:rsidRPr="00BE4E52">
              <w:rPr>
                <w:rFonts w:eastAsia="Calibri" w:cs="Arial"/>
                <w:sz w:val="18"/>
                <w:szCs w:val="18"/>
              </w:rPr>
              <w:tab/>
              <w:t xml:space="preserve">the NGET </w:t>
            </w:r>
            <w:r w:rsidRPr="00BE4E52">
              <w:rPr>
                <w:rFonts w:eastAsia="Calibri" w:cs="Arial"/>
                <w:sz w:val="18"/>
                <w:szCs w:val="18"/>
              </w:rPr>
              <w:tab/>
              <w:t xml:space="preserve">Control Engineer </w:t>
            </w:r>
            <w:r w:rsidR="002B1BFF">
              <w:rPr>
                <w:rFonts w:eastAsia="Calibri" w:cs="Arial"/>
                <w:sz w:val="18"/>
                <w:szCs w:val="18"/>
              </w:rPr>
              <w:t xml:space="preserve">may </w:t>
            </w:r>
            <w:r w:rsidRPr="00BE4E52">
              <w:rPr>
                <w:rFonts w:eastAsia="Calibri" w:cs="Arial"/>
                <w:sz w:val="18"/>
                <w:szCs w:val="18"/>
              </w:rPr>
              <w:t xml:space="preserve">make one attempt to recharge the circuit manually without </w:t>
            </w:r>
            <w:r w:rsidRPr="00BE4E52">
              <w:rPr>
                <w:rFonts w:eastAsia="Calibri" w:cs="Arial"/>
                <w:sz w:val="18"/>
                <w:szCs w:val="18"/>
              </w:rPr>
              <w:tab/>
              <w:t xml:space="preserve">any time delay. </w:t>
            </w:r>
          </w:p>
          <w:p w14:paraId="132330ED" w14:textId="77777777" w:rsidR="002164B6" w:rsidRPr="00BE4E52" w:rsidRDefault="002164B6" w:rsidP="00395BE0">
            <w:pPr>
              <w:tabs>
                <w:tab w:val="left" w:pos="423"/>
                <w:tab w:val="left" w:pos="459"/>
              </w:tabs>
              <w:spacing w:after="0"/>
              <w:contextualSpacing/>
              <w:rPr>
                <w:rFonts w:eastAsia="Calibri" w:cs="Arial"/>
                <w:sz w:val="18"/>
                <w:szCs w:val="18"/>
              </w:rPr>
            </w:pPr>
            <w:r w:rsidRPr="00BE4E52">
              <w:rPr>
                <w:rFonts w:eastAsia="Calibri" w:cs="Arial"/>
                <w:sz w:val="18"/>
                <w:szCs w:val="18"/>
              </w:rPr>
              <w:t xml:space="preserve">When making a decision to attempt to recharge the circuit the NGET Control Engineer shall gather all information regarding the circuit and the conditions surrounding the trip which can reasonably be obtained in the timescale available, Information from the SO regarding the system and shall take this information into account. </w:t>
            </w:r>
          </w:p>
        </w:tc>
      </w:tr>
      <w:tr w:rsidR="002164B6" w:rsidRPr="00BE4E52" w14:paraId="35AA0BD5" w14:textId="77777777" w:rsidTr="00395BE0">
        <w:tc>
          <w:tcPr>
            <w:tcW w:w="1242" w:type="dxa"/>
            <w:tcBorders>
              <w:bottom w:val="double" w:sz="4" w:space="0" w:color="auto"/>
            </w:tcBorders>
            <w:vAlign w:val="center"/>
          </w:tcPr>
          <w:p w14:paraId="77AA6400" w14:textId="77777777" w:rsidR="002164B6" w:rsidRPr="00BE4E52" w:rsidRDefault="002164B6" w:rsidP="00395BE0">
            <w:pPr>
              <w:spacing w:after="0"/>
              <w:contextualSpacing/>
              <w:jc w:val="center"/>
              <w:rPr>
                <w:rFonts w:eastAsia="Calibri" w:cs="Arial"/>
                <w:b/>
                <w:sz w:val="18"/>
                <w:szCs w:val="18"/>
              </w:rPr>
            </w:pPr>
            <w:r w:rsidRPr="00BE4E52">
              <w:rPr>
                <w:rFonts w:eastAsia="Calibri" w:cs="Arial"/>
                <w:b/>
                <w:sz w:val="18"/>
                <w:szCs w:val="18"/>
              </w:rPr>
              <w:t>Others</w:t>
            </w:r>
          </w:p>
        </w:tc>
        <w:tc>
          <w:tcPr>
            <w:tcW w:w="8000" w:type="dxa"/>
            <w:tcBorders>
              <w:bottom w:val="double" w:sz="4" w:space="0" w:color="auto"/>
            </w:tcBorders>
          </w:tcPr>
          <w:p w14:paraId="5ECB3B2D" w14:textId="77777777" w:rsidR="002164B6" w:rsidRPr="00BE4E52" w:rsidRDefault="002164B6" w:rsidP="00395BE0">
            <w:pPr>
              <w:spacing w:after="0"/>
              <w:contextualSpacing/>
              <w:rPr>
                <w:rFonts w:eastAsia="Calibri" w:cs="Arial"/>
                <w:sz w:val="18"/>
                <w:szCs w:val="18"/>
              </w:rPr>
            </w:pPr>
          </w:p>
        </w:tc>
      </w:tr>
    </w:tbl>
    <w:p w14:paraId="5794C617" w14:textId="77777777" w:rsidR="00B5376D" w:rsidRPr="00DF13A7" w:rsidRDefault="00B5376D">
      <w:pPr>
        <w:rPr>
          <w:rFonts w:cs="Arial"/>
          <w:b/>
          <w:sz w:val="18"/>
          <w:szCs w:val="18"/>
        </w:rPr>
      </w:pPr>
    </w:p>
    <w:p w14:paraId="018046C9" w14:textId="77777777" w:rsidR="002164B6" w:rsidRDefault="002164B6">
      <w:pPr>
        <w:rPr>
          <w:b/>
          <w:sz w:val="18"/>
        </w:rPr>
      </w:pPr>
    </w:p>
    <w:tbl>
      <w:tblPr>
        <w:tblW w:w="893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3"/>
        <w:gridCol w:w="1701"/>
        <w:gridCol w:w="1984"/>
        <w:gridCol w:w="1984"/>
      </w:tblGrid>
      <w:tr w:rsidR="00570349" w14:paraId="4B9EBD26" w14:textId="77777777" w:rsidTr="00BE4E52">
        <w:tc>
          <w:tcPr>
            <w:tcW w:w="1418" w:type="dxa"/>
          </w:tcPr>
          <w:p w14:paraId="31284C1C" w14:textId="77777777" w:rsidR="00570349" w:rsidRDefault="00570349" w:rsidP="00DE39F4">
            <w:pPr>
              <w:spacing w:before="120"/>
              <w:jc w:val="center"/>
              <w:rPr>
                <w:b/>
              </w:rPr>
            </w:pPr>
          </w:p>
        </w:tc>
        <w:tc>
          <w:tcPr>
            <w:tcW w:w="1843" w:type="dxa"/>
          </w:tcPr>
          <w:p w14:paraId="71FCA5C3" w14:textId="77777777" w:rsidR="00570349" w:rsidRPr="005D75D9" w:rsidRDefault="00570349" w:rsidP="00DE39F4">
            <w:pPr>
              <w:spacing w:before="120"/>
              <w:jc w:val="center"/>
              <w:rPr>
                <w:b/>
              </w:rPr>
            </w:pPr>
          </w:p>
        </w:tc>
        <w:tc>
          <w:tcPr>
            <w:tcW w:w="1701" w:type="dxa"/>
          </w:tcPr>
          <w:p w14:paraId="04701C26" w14:textId="77777777" w:rsidR="00570349" w:rsidRPr="005D75D9" w:rsidRDefault="00570349" w:rsidP="00DE39F4">
            <w:pPr>
              <w:spacing w:before="120"/>
              <w:jc w:val="center"/>
              <w:rPr>
                <w:b/>
              </w:rPr>
            </w:pPr>
          </w:p>
        </w:tc>
        <w:tc>
          <w:tcPr>
            <w:tcW w:w="1984" w:type="dxa"/>
          </w:tcPr>
          <w:p w14:paraId="5BF481B2" w14:textId="77777777" w:rsidR="00570349" w:rsidRDefault="00570349" w:rsidP="00DE39F4">
            <w:pPr>
              <w:spacing w:before="120"/>
              <w:jc w:val="center"/>
              <w:rPr>
                <w:b/>
              </w:rPr>
            </w:pPr>
          </w:p>
        </w:tc>
        <w:tc>
          <w:tcPr>
            <w:tcW w:w="1984" w:type="dxa"/>
          </w:tcPr>
          <w:p w14:paraId="4E2063BA" w14:textId="77777777" w:rsidR="00570349" w:rsidRPr="00B5376D" w:rsidRDefault="00570349" w:rsidP="00DE39F4">
            <w:pPr>
              <w:spacing w:before="120"/>
              <w:jc w:val="center"/>
              <w:rPr>
                <w:b/>
              </w:rPr>
            </w:pPr>
          </w:p>
        </w:tc>
      </w:tr>
      <w:tr w:rsidR="00570349" w14:paraId="0BFC2CC3" w14:textId="77777777" w:rsidTr="00BE4E52">
        <w:trPr>
          <w:trHeight w:val="1531"/>
        </w:trPr>
        <w:tc>
          <w:tcPr>
            <w:tcW w:w="1418" w:type="dxa"/>
          </w:tcPr>
          <w:p w14:paraId="23CB27D5" w14:textId="77777777" w:rsidR="00570349" w:rsidRDefault="00570349" w:rsidP="00DE39F4">
            <w:pPr>
              <w:spacing w:before="120" w:after="0"/>
              <w:rPr>
                <w:sz w:val="16"/>
              </w:rPr>
            </w:pPr>
          </w:p>
        </w:tc>
        <w:tc>
          <w:tcPr>
            <w:tcW w:w="1843" w:type="dxa"/>
          </w:tcPr>
          <w:p w14:paraId="43C3E5BA" w14:textId="77777777" w:rsidR="00570349" w:rsidRPr="005D75D9" w:rsidRDefault="00570349" w:rsidP="00DE39F4">
            <w:pPr>
              <w:spacing w:after="0"/>
              <w:jc w:val="both"/>
              <w:rPr>
                <w:sz w:val="16"/>
              </w:rPr>
            </w:pPr>
          </w:p>
        </w:tc>
        <w:tc>
          <w:tcPr>
            <w:tcW w:w="1701" w:type="dxa"/>
          </w:tcPr>
          <w:p w14:paraId="4D50F81F" w14:textId="77777777" w:rsidR="00570349" w:rsidRPr="005D75D9" w:rsidRDefault="00570349" w:rsidP="00DE39F4">
            <w:pPr>
              <w:spacing w:after="0"/>
              <w:rPr>
                <w:b/>
                <w:sz w:val="16"/>
              </w:rPr>
            </w:pPr>
          </w:p>
        </w:tc>
        <w:tc>
          <w:tcPr>
            <w:tcW w:w="1984" w:type="dxa"/>
          </w:tcPr>
          <w:p w14:paraId="364B9827" w14:textId="77777777" w:rsidR="00570349" w:rsidRDefault="00570349" w:rsidP="00B5376D">
            <w:pPr>
              <w:spacing w:after="0"/>
              <w:rPr>
                <w:sz w:val="16"/>
              </w:rPr>
            </w:pPr>
          </w:p>
        </w:tc>
        <w:tc>
          <w:tcPr>
            <w:tcW w:w="1984" w:type="dxa"/>
          </w:tcPr>
          <w:p w14:paraId="0D18D04F" w14:textId="77777777" w:rsidR="00570349" w:rsidRPr="00B5376D" w:rsidRDefault="00570349" w:rsidP="00B5376D">
            <w:pPr>
              <w:spacing w:after="0"/>
              <w:rPr>
                <w:b/>
                <w:sz w:val="16"/>
              </w:rPr>
            </w:pPr>
          </w:p>
        </w:tc>
      </w:tr>
      <w:tr w:rsidR="00570349" w14:paraId="5E314CF2" w14:textId="77777777" w:rsidTr="00BE4E52">
        <w:tc>
          <w:tcPr>
            <w:tcW w:w="1418" w:type="dxa"/>
          </w:tcPr>
          <w:p w14:paraId="644DE1F2" w14:textId="77777777" w:rsidR="00570349" w:rsidRDefault="00570349" w:rsidP="00DE39F4">
            <w:pPr>
              <w:spacing w:before="120" w:after="0"/>
              <w:rPr>
                <w:sz w:val="16"/>
              </w:rPr>
            </w:pPr>
          </w:p>
        </w:tc>
        <w:tc>
          <w:tcPr>
            <w:tcW w:w="1843" w:type="dxa"/>
          </w:tcPr>
          <w:p w14:paraId="1AE1E818" w14:textId="77777777" w:rsidR="00570349" w:rsidRPr="005D75D9" w:rsidRDefault="00570349" w:rsidP="00DE39F4">
            <w:pPr>
              <w:spacing w:after="0"/>
              <w:jc w:val="both"/>
              <w:rPr>
                <w:sz w:val="16"/>
              </w:rPr>
            </w:pPr>
          </w:p>
        </w:tc>
        <w:tc>
          <w:tcPr>
            <w:tcW w:w="1701" w:type="dxa"/>
          </w:tcPr>
          <w:p w14:paraId="679198C3" w14:textId="77777777" w:rsidR="00570349" w:rsidRPr="005D75D9" w:rsidRDefault="00570349" w:rsidP="00DE39F4">
            <w:pPr>
              <w:spacing w:after="0"/>
              <w:jc w:val="both"/>
              <w:rPr>
                <w:sz w:val="16"/>
              </w:rPr>
            </w:pPr>
          </w:p>
        </w:tc>
        <w:tc>
          <w:tcPr>
            <w:tcW w:w="1984" w:type="dxa"/>
          </w:tcPr>
          <w:p w14:paraId="579E6BF2" w14:textId="77777777" w:rsidR="00570349" w:rsidRDefault="00570349" w:rsidP="00B5376D">
            <w:pPr>
              <w:spacing w:after="0"/>
              <w:jc w:val="both"/>
              <w:rPr>
                <w:sz w:val="16"/>
              </w:rPr>
            </w:pPr>
          </w:p>
        </w:tc>
        <w:tc>
          <w:tcPr>
            <w:tcW w:w="1984" w:type="dxa"/>
          </w:tcPr>
          <w:p w14:paraId="73A00D76" w14:textId="77777777" w:rsidR="00570349" w:rsidRPr="00B5376D" w:rsidRDefault="00570349" w:rsidP="00B5376D">
            <w:pPr>
              <w:spacing w:after="0"/>
              <w:jc w:val="both"/>
              <w:rPr>
                <w:sz w:val="16"/>
              </w:rPr>
            </w:pPr>
          </w:p>
        </w:tc>
      </w:tr>
      <w:tr w:rsidR="00570349" w14:paraId="299D5CFF" w14:textId="77777777" w:rsidTr="00BE4E52">
        <w:tc>
          <w:tcPr>
            <w:tcW w:w="1418" w:type="dxa"/>
          </w:tcPr>
          <w:p w14:paraId="2461BB1B" w14:textId="77777777" w:rsidR="00570349" w:rsidRDefault="00570349" w:rsidP="00DE39F4">
            <w:pPr>
              <w:spacing w:before="120"/>
              <w:rPr>
                <w:sz w:val="16"/>
              </w:rPr>
            </w:pPr>
          </w:p>
        </w:tc>
        <w:tc>
          <w:tcPr>
            <w:tcW w:w="1843" w:type="dxa"/>
          </w:tcPr>
          <w:p w14:paraId="5453B075" w14:textId="77777777" w:rsidR="00570349" w:rsidRPr="005D75D9" w:rsidRDefault="00570349" w:rsidP="00DE39F4">
            <w:pPr>
              <w:spacing w:after="0"/>
              <w:jc w:val="both"/>
              <w:rPr>
                <w:sz w:val="16"/>
              </w:rPr>
            </w:pPr>
          </w:p>
        </w:tc>
        <w:tc>
          <w:tcPr>
            <w:tcW w:w="1701" w:type="dxa"/>
          </w:tcPr>
          <w:p w14:paraId="29A55471" w14:textId="77777777" w:rsidR="00570349" w:rsidRPr="005D75D9" w:rsidRDefault="00570349" w:rsidP="00DE39F4">
            <w:pPr>
              <w:jc w:val="both"/>
              <w:rPr>
                <w:sz w:val="16"/>
              </w:rPr>
            </w:pPr>
          </w:p>
        </w:tc>
        <w:tc>
          <w:tcPr>
            <w:tcW w:w="1984" w:type="dxa"/>
          </w:tcPr>
          <w:p w14:paraId="46A54805" w14:textId="77777777" w:rsidR="00570349" w:rsidRDefault="00570349" w:rsidP="00B5376D">
            <w:pPr>
              <w:jc w:val="both"/>
              <w:rPr>
                <w:sz w:val="16"/>
              </w:rPr>
            </w:pPr>
          </w:p>
        </w:tc>
        <w:tc>
          <w:tcPr>
            <w:tcW w:w="1984" w:type="dxa"/>
          </w:tcPr>
          <w:p w14:paraId="4DC8C0E8" w14:textId="77777777" w:rsidR="00570349" w:rsidRPr="00B5376D" w:rsidRDefault="00570349" w:rsidP="00B5376D">
            <w:pPr>
              <w:jc w:val="both"/>
              <w:rPr>
                <w:sz w:val="16"/>
              </w:rPr>
            </w:pPr>
          </w:p>
        </w:tc>
      </w:tr>
    </w:tbl>
    <w:p w14:paraId="0F3EF01C" w14:textId="77777777" w:rsidR="00BF6574" w:rsidRDefault="00BF6574">
      <w:pPr>
        <w:rPr>
          <w:sz w:val="18"/>
        </w:rPr>
      </w:pPr>
    </w:p>
    <w:p w14:paraId="7C8E26F4" w14:textId="77777777" w:rsidR="00BF6574" w:rsidRDefault="00BF6574">
      <w:pPr>
        <w:rPr>
          <w:sz w:val="18"/>
        </w:rPr>
      </w:pPr>
    </w:p>
    <w:p w14:paraId="74795519" w14:textId="77777777" w:rsidR="00BF6574" w:rsidRDefault="00BF6574">
      <w:pPr>
        <w:rPr>
          <w:sz w:val="18"/>
        </w:rPr>
      </w:pPr>
    </w:p>
    <w:p w14:paraId="6DC2A707" w14:textId="77777777" w:rsidR="00BF6574" w:rsidRDefault="00BF6574">
      <w:pPr>
        <w:rPr>
          <w:sz w:val="18"/>
        </w:rPr>
      </w:pPr>
    </w:p>
    <w:p w14:paraId="60BEA1BD" w14:textId="12B0DEBF" w:rsidR="00470E3F" w:rsidRDefault="00470E3F" w:rsidP="00BE4E52"/>
    <w:p w14:paraId="227A109B" w14:textId="777B2F89" w:rsidR="00470E3F" w:rsidRDefault="00470E3F">
      <w:pPr>
        <w:pStyle w:val="Heading2"/>
        <w:numPr>
          <w:ilvl w:val="0"/>
          <w:numId w:val="0"/>
        </w:numPr>
        <w:rPr>
          <w:sz w:val="28"/>
        </w:rPr>
      </w:pPr>
      <w:r>
        <w:rPr>
          <w:sz w:val="28"/>
        </w:rPr>
        <w:t>Appendix C:  Abbreviations &amp; Definitions</w:t>
      </w:r>
    </w:p>
    <w:p w14:paraId="3FDBBF22" w14:textId="77777777" w:rsidR="00470E3F" w:rsidRDefault="00470E3F"/>
    <w:p w14:paraId="6C40575C" w14:textId="77777777" w:rsidR="00470E3F" w:rsidRDefault="00470E3F">
      <w:pPr>
        <w:pStyle w:val="NGTSAppendix"/>
        <w:outlineLvl w:val="0"/>
        <w:rPr>
          <w:b/>
          <w:i/>
          <w:iCs/>
          <w:sz w:val="24"/>
        </w:rPr>
      </w:pPr>
      <w:r>
        <w:rPr>
          <w:b/>
          <w:i/>
          <w:iCs/>
          <w:sz w:val="24"/>
        </w:rPr>
        <w:t>Abbreviations</w:t>
      </w:r>
    </w:p>
    <w:p w14:paraId="6841DD17" w14:textId="77777777" w:rsidR="003D72F8" w:rsidRDefault="003D72F8" w:rsidP="003D72F8">
      <w:pPr>
        <w:pStyle w:val="Header"/>
        <w:tabs>
          <w:tab w:val="clear" w:pos="4153"/>
          <w:tab w:val="clear" w:pos="8306"/>
          <w:tab w:val="left" w:pos="2694"/>
        </w:tabs>
        <w:spacing w:after="0"/>
      </w:pPr>
      <w:r>
        <w:t>CATO</w:t>
      </w:r>
      <w:r>
        <w:tab/>
        <w:t>Competitively Appointed Transmission Owner</w:t>
      </w:r>
    </w:p>
    <w:p w14:paraId="7B6466B8" w14:textId="22CE429F" w:rsidR="00470E3F" w:rsidRDefault="00CA06C3">
      <w:pPr>
        <w:pStyle w:val="Header"/>
        <w:tabs>
          <w:tab w:val="clear" w:pos="4153"/>
          <w:tab w:val="clear" w:pos="8306"/>
          <w:tab w:val="left" w:pos="2694"/>
        </w:tabs>
        <w:spacing w:after="0"/>
      </w:pPr>
      <w:r>
        <w:t>SPT</w:t>
      </w:r>
      <w:r>
        <w:tab/>
        <w:t>SP Transmission plc</w:t>
      </w:r>
      <w:r w:rsidR="00470E3F">
        <w:tab/>
      </w:r>
    </w:p>
    <w:p w14:paraId="55C59C40" w14:textId="77777777" w:rsidR="00470E3F" w:rsidRDefault="00CA06C3">
      <w:pPr>
        <w:tabs>
          <w:tab w:val="left" w:pos="2694"/>
        </w:tabs>
        <w:spacing w:after="0"/>
      </w:pPr>
      <w:r>
        <w:t>SHE-T</w:t>
      </w:r>
      <w:r>
        <w:tab/>
        <w:t>Scottish Hydro Electric Transmission plc</w:t>
      </w:r>
    </w:p>
    <w:p w14:paraId="19082363" w14:textId="77777777" w:rsidR="00470E3F" w:rsidRDefault="00470E3F">
      <w:pPr>
        <w:pStyle w:val="Header"/>
        <w:tabs>
          <w:tab w:val="clear" w:pos="4153"/>
          <w:tab w:val="clear" w:pos="8306"/>
          <w:tab w:val="left" w:pos="2694"/>
        </w:tabs>
        <w:spacing w:after="0"/>
      </w:pPr>
      <w:r>
        <w:t>TO</w:t>
      </w:r>
      <w:r>
        <w:tab/>
        <w:t>Transmission Owner</w:t>
      </w:r>
    </w:p>
    <w:p w14:paraId="68424229" w14:textId="77777777" w:rsidR="00470E3F" w:rsidRDefault="00470E3F">
      <w:pPr>
        <w:pStyle w:val="Header"/>
        <w:tabs>
          <w:tab w:val="clear" w:pos="4153"/>
          <w:tab w:val="clear" w:pos="8306"/>
          <w:tab w:val="left" w:pos="2694"/>
        </w:tabs>
        <w:spacing w:after="0"/>
      </w:pPr>
      <w:r>
        <w:t>STC</w:t>
      </w:r>
      <w:r>
        <w:tab/>
        <w:t>System Operator – Transmission Owner Code</w:t>
      </w:r>
    </w:p>
    <w:p w14:paraId="50F11DBF" w14:textId="77777777" w:rsidR="00470E3F" w:rsidRDefault="00470E3F">
      <w:pPr>
        <w:tabs>
          <w:tab w:val="left" w:pos="2694"/>
        </w:tabs>
        <w:spacing w:after="0"/>
      </w:pPr>
      <w:r>
        <w:t>STCP</w:t>
      </w:r>
      <w:r>
        <w:tab/>
        <w:t>System Operator –Transmission Owner Code Procedure</w:t>
      </w:r>
    </w:p>
    <w:p w14:paraId="4D0F1615" w14:textId="77777777" w:rsidR="00470E3F" w:rsidRDefault="00470E3F"/>
    <w:p w14:paraId="56CEFA78" w14:textId="77777777" w:rsidR="00470E3F" w:rsidRDefault="00470E3F">
      <w:pPr>
        <w:pStyle w:val="Heading2"/>
        <w:numPr>
          <w:ilvl w:val="0"/>
          <w:numId w:val="0"/>
        </w:numPr>
      </w:pPr>
      <w:r>
        <w:t xml:space="preserve">Definitions </w:t>
      </w:r>
    </w:p>
    <w:p w14:paraId="5D6BBB70" w14:textId="77777777" w:rsidR="00470E3F" w:rsidRDefault="00470E3F">
      <w:pPr>
        <w:pStyle w:val="Left15"/>
        <w:keepNext/>
        <w:keepLines/>
        <w:spacing w:before="0" w:after="0"/>
        <w:ind w:left="0"/>
        <w:rPr>
          <w:b/>
        </w:rPr>
      </w:pPr>
      <w:r>
        <w:rPr>
          <w:b/>
        </w:rPr>
        <w:t>STC definitions used:</w:t>
      </w:r>
    </w:p>
    <w:p w14:paraId="09029C78" w14:textId="77777777" w:rsidR="00470E3F" w:rsidRDefault="00470E3F">
      <w:pPr>
        <w:pStyle w:val="Header"/>
        <w:tabs>
          <w:tab w:val="clear" w:pos="4153"/>
          <w:tab w:val="clear" w:pos="8306"/>
        </w:tabs>
        <w:spacing w:after="0"/>
      </w:pPr>
      <w:r>
        <w:t>Apparatus</w:t>
      </w:r>
    </w:p>
    <w:p w14:paraId="7CC974E1" w14:textId="10EBE2A4" w:rsidR="003D72F8" w:rsidRDefault="003D72F8">
      <w:pPr>
        <w:pStyle w:val="Header"/>
        <w:tabs>
          <w:tab w:val="clear" w:pos="4153"/>
          <w:tab w:val="clear" w:pos="8306"/>
        </w:tabs>
        <w:spacing w:after="0"/>
      </w:pPr>
      <w:r>
        <w:t>CATO</w:t>
      </w:r>
    </w:p>
    <w:p w14:paraId="443966D5" w14:textId="776F1D71" w:rsidR="00470E3F" w:rsidRDefault="001431D9">
      <w:pPr>
        <w:pStyle w:val="Header"/>
        <w:tabs>
          <w:tab w:val="clear" w:pos="4153"/>
          <w:tab w:val="clear" w:pos="8306"/>
        </w:tabs>
        <w:spacing w:after="0"/>
      </w:pPr>
      <w:r>
        <w:t>National Electricity Transmission System</w:t>
      </w:r>
    </w:p>
    <w:p w14:paraId="692ADEE8" w14:textId="7F493533" w:rsidR="00570349" w:rsidRDefault="00A71A5C">
      <w:pPr>
        <w:pStyle w:val="Header"/>
        <w:tabs>
          <w:tab w:val="clear" w:pos="4153"/>
          <w:tab w:val="clear" w:pos="8306"/>
        </w:tabs>
        <w:spacing w:after="0"/>
      </w:pPr>
      <w:r>
        <w:t>The Company</w:t>
      </w:r>
    </w:p>
    <w:p w14:paraId="2CB648D8" w14:textId="77777777" w:rsidR="00470E3F" w:rsidRDefault="00470E3F">
      <w:pPr>
        <w:pStyle w:val="Header"/>
        <w:tabs>
          <w:tab w:val="clear" w:pos="4153"/>
          <w:tab w:val="clear" w:pos="8306"/>
        </w:tabs>
        <w:spacing w:after="0"/>
      </w:pPr>
      <w:r>
        <w:t>NGET</w:t>
      </w:r>
    </w:p>
    <w:p w14:paraId="681542C9" w14:textId="77777777" w:rsidR="00470E3F" w:rsidRDefault="00470E3F">
      <w:pPr>
        <w:pStyle w:val="Header"/>
        <w:tabs>
          <w:tab w:val="clear" w:pos="4153"/>
          <w:tab w:val="clear" w:pos="8306"/>
        </w:tabs>
        <w:spacing w:after="0"/>
      </w:pPr>
      <w:r>
        <w:t>Operational Capability Limit</w:t>
      </w:r>
    </w:p>
    <w:p w14:paraId="12AFFB54" w14:textId="77777777" w:rsidR="00470E3F" w:rsidRDefault="00470E3F">
      <w:pPr>
        <w:pStyle w:val="Header"/>
        <w:tabs>
          <w:tab w:val="clear" w:pos="4153"/>
          <w:tab w:val="clear" w:pos="8306"/>
        </w:tabs>
        <w:spacing w:after="0"/>
      </w:pPr>
      <w:r>
        <w:t>Party</w:t>
      </w:r>
    </w:p>
    <w:p w14:paraId="044984FC" w14:textId="77777777" w:rsidR="00470E3F" w:rsidRDefault="00470E3F">
      <w:pPr>
        <w:pStyle w:val="Header"/>
        <w:tabs>
          <w:tab w:val="clear" w:pos="4153"/>
          <w:tab w:val="clear" w:pos="8306"/>
        </w:tabs>
        <w:spacing w:after="0"/>
      </w:pPr>
      <w:r>
        <w:t>Plant</w:t>
      </w:r>
    </w:p>
    <w:p w14:paraId="137F6542" w14:textId="77777777" w:rsidR="00470E3F" w:rsidRDefault="00470E3F">
      <w:pPr>
        <w:pStyle w:val="Header"/>
        <w:tabs>
          <w:tab w:val="clear" w:pos="4153"/>
          <w:tab w:val="clear" w:pos="8306"/>
        </w:tabs>
        <w:spacing w:after="0"/>
      </w:pPr>
      <w:r>
        <w:t>Safety Rules</w:t>
      </w:r>
    </w:p>
    <w:p w14:paraId="195C40D0" w14:textId="77777777" w:rsidR="00470E3F" w:rsidRDefault="00470E3F">
      <w:pPr>
        <w:pStyle w:val="Header"/>
        <w:tabs>
          <w:tab w:val="clear" w:pos="4153"/>
          <w:tab w:val="clear" w:pos="8306"/>
        </w:tabs>
        <w:spacing w:after="0"/>
      </w:pPr>
      <w:r>
        <w:t>Services Reduction</w:t>
      </w:r>
    </w:p>
    <w:p w14:paraId="032F2902" w14:textId="77777777" w:rsidR="00470E3F" w:rsidRDefault="00470E3F">
      <w:pPr>
        <w:pStyle w:val="Header"/>
        <w:tabs>
          <w:tab w:val="clear" w:pos="4153"/>
          <w:tab w:val="clear" w:pos="8306"/>
        </w:tabs>
        <w:spacing w:after="0"/>
      </w:pPr>
      <w:r>
        <w:t>Services Reduction Risk</w:t>
      </w:r>
    </w:p>
    <w:p w14:paraId="4344E31B" w14:textId="77777777" w:rsidR="00470E3F" w:rsidRDefault="00470E3F">
      <w:pPr>
        <w:pStyle w:val="Header"/>
        <w:tabs>
          <w:tab w:val="clear" w:pos="4153"/>
          <w:tab w:val="clear" w:pos="8306"/>
        </w:tabs>
        <w:spacing w:after="0"/>
      </w:pPr>
      <w:r>
        <w:t>Services Restoration Proposal</w:t>
      </w:r>
    </w:p>
    <w:p w14:paraId="44C95130" w14:textId="77777777" w:rsidR="00470E3F" w:rsidRDefault="00470E3F">
      <w:pPr>
        <w:pStyle w:val="Header"/>
        <w:tabs>
          <w:tab w:val="clear" w:pos="4153"/>
          <w:tab w:val="clear" w:pos="8306"/>
        </w:tabs>
        <w:spacing w:after="0"/>
      </w:pPr>
      <w:r>
        <w:t xml:space="preserve">Significant Incident </w:t>
      </w:r>
    </w:p>
    <w:p w14:paraId="7A3C68C3" w14:textId="77777777" w:rsidR="00470E3F" w:rsidRDefault="00470E3F">
      <w:pPr>
        <w:pStyle w:val="Header"/>
        <w:tabs>
          <w:tab w:val="clear" w:pos="4153"/>
          <w:tab w:val="clear" w:pos="8306"/>
        </w:tabs>
        <w:spacing w:after="0"/>
      </w:pPr>
      <w:r>
        <w:t>System</w:t>
      </w:r>
    </w:p>
    <w:p w14:paraId="7A8C083B" w14:textId="77777777" w:rsidR="00470E3F" w:rsidRDefault="00470E3F">
      <w:pPr>
        <w:pStyle w:val="Header"/>
        <w:tabs>
          <w:tab w:val="clear" w:pos="4153"/>
          <w:tab w:val="clear" w:pos="8306"/>
        </w:tabs>
        <w:spacing w:after="0"/>
      </w:pPr>
      <w:r>
        <w:t>Transmission</w:t>
      </w:r>
    </w:p>
    <w:p w14:paraId="6924C853" w14:textId="77777777" w:rsidR="00470E3F" w:rsidRDefault="00470E3F">
      <w:pPr>
        <w:pStyle w:val="Header"/>
        <w:tabs>
          <w:tab w:val="clear" w:pos="4153"/>
          <w:tab w:val="clear" w:pos="8306"/>
        </w:tabs>
        <w:spacing w:after="0"/>
      </w:pPr>
      <w:r>
        <w:t>Transmission System</w:t>
      </w:r>
    </w:p>
    <w:p w14:paraId="432612F6" w14:textId="77777777" w:rsidR="00470E3F" w:rsidRDefault="00470E3F">
      <w:pPr>
        <w:pStyle w:val="Left15"/>
        <w:keepNext/>
        <w:keepLines/>
        <w:spacing w:before="0" w:after="0"/>
        <w:ind w:left="0"/>
        <w:rPr>
          <w:b/>
        </w:rPr>
      </w:pPr>
    </w:p>
    <w:p w14:paraId="26B2360B" w14:textId="77777777" w:rsidR="00470E3F" w:rsidRDefault="00470E3F">
      <w:pPr>
        <w:pStyle w:val="Left15"/>
        <w:keepNext/>
        <w:keepLines/>
        <w:spacing w:before="0" w:after="0"/>
        <w:ind w:left="0"/>
        <w:rPr>
          <w:b/>
        </w:rPr>
      </w:pPr>
      <w:r>
        <w:rPr>
          <w:b/>
        </w:rPr>
        <w:t>Grid Code definitions used:</w:t>
      </w:r>
    </w:p>
    <w:p w14:paraId="1DD01333" w14:textId="77777777" w:rsidR="00470E3F" w:rsidRDefault="00470E3F">
      <w:pPr>
        <w:pStyle w:val="Header"/>
        <w:tabs>
          <w:tab w:val="clear" w:pos="4153"/>
          <w:tab w:val="clear" w:pos="8306"/>
        </w:tabs>
        <w:spacing w:after="0"/>
      </w:pPr>
      <w:r>
        <w:t>Event</w:t>
      </w:r>
    </w:p>
    <w:p w14:paraId="527D3EC7" w14:textId="77777777" w:rsidR="00470E3F" w:rsidRDefault="00470E3F"/>
    <w:sectPr w:rsidR="00470E3F">
      <w:footerReference w:type="default" r:id="rId14"/>
      <w:pgSz w:w="11906" w:h="16838" w:code="9"/>
      <w:pgMar w:top="1440" w:right="1797" w:bottom="85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BCF6A" w14:textId="77777777" w:rsidR="00DF181A" w:rsidRDefault="00DF181A">
      <w:r>
        <w:separator/>
      </w:r>
    </w:p>
  </w:endnote>
  <w:endnote w:type="continuationSeparator" w:id="0">
    <w:p w14:paraId="0FFD7F9B" w14:textId="77777777" w:rsidR="00DF181A" w:rsidRDefault="00DF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328DA" w14:textId="77777777" w:rsidR="00001A90" w:rsidRDefault="00001A90">
    <w:pPr>
      <w:pStyle w:val="Footer"/>
    </w:pPr>
    <w:r>
      <w:rPr>
        <w:snapToGrid w:val="0"/>
      </w:rPr>
      <w:tab/>
      <w:t xml:space="preserve">Page </w:t>
    </w:r>
    <w:r>
      <w:rPr>
        <w:snapToGrid w:val="0"/>
      </w:rPr>
      <w:fldChar w:fldCharType="begin"/>
    </w:r>
    <w:r>
      <w:rPr>
        <w:snapToGrid w:val="0"/>
      </w:rPr>
      <w:instrText xml:space="preserve"> PAGE </w:instrText>
    </w:r>
    <w:r>
      <w:rPr>
        <w:snapToGrid w:val="0"/>
      </w:rPr>
      <w:fldChar w:fldCharType="separate"/>
    </w:r>
    <w:r w:rsidR="00BE4E52">
      <w:rPr>
        <w:noProof/>
        <w:snapToGrid w:val="0"/>
      </w:rPr>
      <w:t>2</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BE4E52">
      <w:rPr>
        <w:noProof/>
        <w:snapToGrid w:val="0"/>
      </w:rPr>
      <w:t>18</w:t>
    </w:r>
    <w:r>
      <w:rPr>
        <w:snapToGrid w:val="0"/>
      </w:rPr>
      <w:fldChar w:fldCharType="end"/>
    </w:r>
    <w:r>
      <w:rPr>
        <w:snapToGrid w:val="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A476F" w14:textId="77777777" w:rsidR="00001A90" w:rsidRDefault="00001A90">
    <w:pPr>
      <w:pStyle w:val="Footer"/>
    </w:pPr>
    <w:r>
      <w:tab/>
    </w: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BE4E52">
      <w:rPr>
        <w:rStyle w:val="PageNumber"/>
        <w:noProof/>
        <w:snapToGrid w:val="0"/>
      </w:rPr>
      <w:t>17</w:t>
    </w:r>
    <w:r>
      <w:rPr>
        <w:rStyle w:val="PageNumber"/>
        <w:snapToGrid w:val="0"/>
      </w:rPr>
      <w:fldChar w:fldCharType="end"/>
    </w:r>
    <w:r>
      <w:rPr>
        <w:rStyle w:val="PageNumber"/>
        <w:snapToGrid w:val="0"/>
      </w:rPr>
      <w:t xml:space="preserve"> of </w:t>
    </w:r>
    <w:r>
      <w:rPr>
        <w:rStyle w:val="PageNumber"/>
        <w:snapToGrid w:val="0"/>
      </w:rPr>
      <w:fldChar w:fldCharType="begin"/>
    </w:r>
    <w:r>
      <w:rPr>
        <w:rStyle w:val="PageNumber"/>
        <w:snapToGrid w:val="0"/>
      </w:rPr>
      <w:instrText xml:space="preserve"> NUMPAGES </w:instrText>
    </w:r>
    <w:r>
      <w:rPr>
        <w:rStyle w:val="PageNumber"/>
        <w:snapToGrid w:val="0"/>
      </w:rPr>
      <w:fldChar w:fldCharType="separate"/>
    </w:r>
    <w:r w:rsidR="00BE4E52">
      <w:rPr>
        <w:rStyle w:val="PageNumber"/>
        <w:noProof/>
        <w:snapToGrid w:val="0"/>
      </w:rPr>
      <w:t>18</w:t>
    </w:r>
    <w:r>
      <w:rPr>
        <w:rStyle w:val="PageNumber"/>
        <w:snapToGrid w:val="0"/>
      </w:rPr>
      <w:fldChar w:fldCharType="end"/>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83441" w14:textId="77777777" w:rsidR="00DF181A" w:rsidRDefault="00DF181A">
      <w:r>
        <w:separator/>
      </w:r>
    </w:p>
  </w:footnote>
  <w:footnote w:type="continuationSeparator" w:id="0">
    <w:p w14:paraId="2252F01C" w14:textId="77777777" w:rsidR="00DF181A" w:rsidRDefault="00DF181A">
      <w:r>
        <w:continuationSeparator/>
      </w:r>
    </w:p>
  </w:footnote>
  <w:footnote w:id="1">
    <w:p w14:paraId="0FB044FA" w14:textId="77777777" w:rsidR="00001A90" w:rsidRDefault="00001A90">
      <w:pPr>
        <w:pStyle w:val="FootnoteText"/>
      </w:pPr>
      <w:r>
        <w:rPr>
          <w:rStyle w:val="FootnoteReference"/>
        </w:rPr>
        <w:footnoteRef/>
      </w:r>
      <w:r>
        <w:t xml:space="preserve"> The definitions of the data items are sourced from the Detailed Data Descriptions document which can be found at the following link: </w:t>
      </w:r>
      <w:hyperlink r:id="rId1" w:history="1">
        <w:r w:rsidRPr="000278CF">
          <w:rPr>
            <w:rStyle w:val="Hyperlink"/>
          </w:rPr>
          <w:t>https://www.entsoe.eu/major-projects/manual-of-procedures/pages/default.aspx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6AAA2" w14:textId="77777777" w:rsidR="00001A90" w:rsidRDefault="00001A90">
    <w:pPr>
      <w:pStyle w:val="Header"/>
      <w:rPr>
        <w:snapToGrid w:val="0"/>
      </w:rPr>
    </w:pPr>
    <w:r>
      <w:rPr>
        <w:snapToGrid w:val="0"/>
      </w:rPr>
      <w:t xml:space="preserve">STCP 02-1 Alarm and Event Management </w:t>
    </w:r>
  </w:p>
  <w:p w14:paraId="0EACEC49" w14:textId="349D656E" w:rsidR="00001A90" w:rsidRDefault="6B43E2C8">
    <w:pPr>
      <w:pStyle w:val="Header"/>
    </w:pPr>
    <w:r>
      <w:rPr>
        <w:snapToGrid w:val="0"/>
      </w:rPr>
      <w:t xml:space="preserve">Issue </w:t>
    </w:r>
    <w:r w:rsidRPr="006B6C39">
      <w:rPr>
        <w:snapToGrid w:val="0"/>
      </w:rPr>
      <w:t>00</w:t>
    </w:r>
    <w:r>
      <w:t>9</w:t>
    </w:r>
    <w:r w:rsidRPr="006B6C39">
      <w:rPr>
        <w:snapToGrid w:val="0"/>
      </w:rPr>
      <w:t xml:space="preserve"> – </w:t>
    </w:r>
    <w:r>
      <w:t>11/09/2025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9DB"/>
    <w:multiLevelType w:val="hybridMultilevel"/>
    <w:tmpl w:val="7FD693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CD66D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7D26A6E"/>
    <w:multiLevelType w:val="hybridMultilevel"/>
    <w:tmpl w:val="88BC15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2A661A"/>
    <w:multiLevelType w:val="multilevel"/>
    <w:tmpl w:val="621AE18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09052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16538A0"/>
    <w:multiLevelType w:val="singleLevel"/>
    <w:tmpl w:val="FEF22964"/>
    <w:lvl w:ilvl="0">
      <w:start w:val="1"/>
      <w:numFmt w:val="lowerLetter"/>
      <w:lvlText w:val="%1)"/>
      <w:lvlJc w:val="left"/>
      <w:pPr>
        <w:tabs>
          <w:tab w:val="num" w:pos="360"/>
        </w:tabs>
        <w:ind w:left="360" w:hanging="360"/>
      </w:pPr>
      <w:rPr>
        <w:rFonts w:hint="default"/>
      </w:rPr>
    </w:lvl>
  </w:abstractNum>
  <w:abstractNum w:abstractNumId="6" w15:restartNumberingAfterBreak="0">
    <w:nsid w:val="364E7F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6691802"/>
    <w:multiLevelType w:val="hybridMultilevel"/>
    <w:tmpl w:val="79ECCA64"/>
    <w:lvl w:ilvl="0" w:tplc="3D8EFE9C">
      <w:start w:val="1"/>
      <w:numFmt w:val="bullet"/>
      <w:lvlText w:val=""/>
      <w:lvlJc w:val="left"/>
      <w:pPr>
        <w:tabs>
          <w:tab w:val="num" w:pos="1440"/>
        </w:tabs>
        <w:ind w:left="1440" w:hanging="360"/>
      </w:pPr>
      <w:rPr>
        <w:rFonts w:ascii="Wingdings" w:hAnsi="Wingdings" w:hint="default"/>
      </w:rPr>
    </w:lvl>
    <w:lvl w:ilvl="1" w:tplc="565C65E8" w:tentative="1">
      <w:start w:val="1"/>
      <w:numFmt w:val="bullet"/>
      <w:lvlText w:val="o"/>
      <w:lvlJc w:val="left"/>
      <w:pPr>
        <w:tabs>
          <w:tab w:val="num" w:pos="2160"/>
        </w:tabs>
        <w:ind w:left="2160" w:hanging="360"/>
      </w:pPr>
      <w:rPr>
        <w:rFonts w:ascii="Courier New" w:hAnsi="Courier New" w:hint="default"/>
      </w:rPr>
    </w:lvl>
    <w:lvl w:ilvl="2" w:tplc="DE62EF1A" w:tentative="1">
      <w:start w:val="1"/>
      <w:numFmt w:val="bullet"/>
      <w:lvlText w:val=""/>
      <w:lvlJc w:val="left"/>
      <w:pPr>
        <w:tabs>
          <w:tab w:val="num" w:pos="2880"/>
        </w:tabs>
        <w:ind w:left="2880" w:hanging="360"/>
      </w:pPr>
      <w:rPr>
        <w:rFonts w:ascii="Wingdings" w:hAnsi="Wingdings" w:hint="default"/>
      </w:rPr>
    </w:lvl>
    <w:lvl w:ilvl="3" w:tplc="4AF057E2" w:tentative="1">
      <w:start w:val="1"/>
      <w:numFmt w:val="bullet"/>
      <w:lvlText w:val=""/>
      <w:lvlJc w:val="left"/>
      <w:pPr>
        <w:tabs>
          <w:tab w:val="num" w:pos="3600"/>
        </w:tabs>
        <w:ind w:left="3600" w:hanging="360"/>
      </w:pPr>
      <w:rPr>
        <w:rFonts w:ascii="Symbol" w:hAnsi="Symbol" w:hint="default"/>
      </w:rPr>
    </w:lvl>
    <w:lvl w:ilvl="4" w:tplc="0450F3DA" w:tentative="1">
      <w:start w:val="1"/>
      <w:numFmt w:val="bullet"/>
      <w:lvlText w:val="o"/>
      <w:lvlJc w:val="left"/>
      <w:pPr>
        <w:tabs>
          <w:tab w:val="num" w:pos="4320"/>
        </w:tabs>
        <w:ind w:left="4320" w:hanging="360"/>
      </w:pPr>
      <w:rPr>
        <w:rFonts w:ascii="Courier New" w:hAnsi="Courier New" w:hint="default"/>
      </w:rPr>
    </w:lvl>
    <w:lvl w:ilvl="5" w:tplc="B00E9A64" w:tentative="1">
      <w:start w:val="1"/>
      <w:numFmt w:val="bullet"/>
      <w:lvlText w:val=""/>
      <w:lvlJc w:val="left"/>
      <w:pPr>
        <w:tabs>
          <w:tab w:val="num" w:pos="5040"/>
        </w:tabs>
        <w:ind w:left="5040" w:hanging="360"/>
      </w:pPr>
      <w:rPr>
        <w:rFonts w:ascii="Wingdings" w:hAnsi="Wingdings" w:hint="default"/>
      </w:rPr>
    </w:lvl>
    <w:lvl w:ilvl="6" w:tplc="56BCC3D4" w:tentative="1">
      <w:start w:val="1"/>
      <w:numFmt w:val="bullet"/>
      <w:lvlText w:val=""/>
      <w:lvlJc w:val="left"/>
      <w:pPr>
        <w:tabs>
          <w:tab w:val="num" w:pos="5760"/>
        </w:tabs>
        <w:ind w:left="5760" w:hanging="360"/>
      </w:pPr>
      <w:rPr>
        <w:rFonts w:ascii="Symbol" w:hAnsi="Symbol" w:hint="default"/>
      </w:rPr>
    </w:lvl>
    <w:lvl w:ilvl="7" w:tplc="1F5EB48E" w:tentative="1">
      <w:start w:val="1"/>
      <w:numFmt w:val="bullet"/>
      <w:lvlText w:val="o"/>
      <w:lvlJc w:val="left"/>
      <w:pPr>
        <w:tabs>
          <w:tab w:val="num" w:pos="6480"/>
        </w:tabs>
        <w:ind w:left="6480" w:hanging="360"/>
      </w:pPr>
      <w:rPr>
        <w:rFonts w:ascii="Courier New" w:hAnsi="Courier New" w:hint="default"/>
      </w:rPr>
    </w:lvl>
    <w:lvl w:ilvl="8" w:tplc="1BC2387A"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CDB29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044133A"/>
    <w:multiLevelType w:val="hybridMultilevel"/>
    <w:tmpl w:val="9E06B21C"/>
    <w:lvl w:ilvl="0" w:tplc="BE3CB8B8">
      <w:start w:val="1"/>
      <w:numFmt w:val="bullet"/>
      <w:lvlText w:val=""/>
      <w:lvlJc w:val="left"/>
      <w:pPr>
        <w:tabs>
          <w:tab w:val="num" w:pos="1080"/>
        </w:tabs>
        <w:ind w:left="1080" w:hanging="360"/>
      </w:pPr>
      <w:rPr>
        <w:rFonts w:ascii="Symbol" w:hAnsi="Symbol" w:hint="default"/>
      </w:rPr>
    </w:lvl>
    <w:lvl w:ilvl="1" w:tplc="1F567454" w:tentative="1">
      <w:start w:val="1"/>
      <w:numFmt w:val="bullet"/>
      <w:lvlText w:val="o"/>
      <w:lvlJc w:val="left"/>
      <w:pPr>
        <w:tabs>
          <w:tab w:val="num" w:pos="1800"/>
        </w:tabs>
        <w:ind w:left="1800" w:hanging="360"/>
      </w:pPr>
      <w:rPr>
        <w:rFonts w:ascii="Courier New" w:hAnsi="Courier New" w:hint="default"/>
      </w:rPr>
    </w:lvl>
    <w:lvl w:ilvl="2" w:tplc="24183164" w:tentative="1">
      <w:start w:val="1"/>
      <w:numFmt w:val="bullet"/>
      <w:lvlText w:val=""/>
      <w:lvlJc w:val="left"/>
      <w:pPr>
        <w:tabs>
          <w:tab w:val="num" w:pos="2520"/>
        </w:tabs>
        <w:ind w:left="2520" w:hanging="360"/>
      </w:pPr>
      <w:rPr>
        <w:rFonts w:ascii="Wingdings" w:hAnsi="Wingdings" w:hint="default"/>
      </w:rPr>
    </w:lvl>
    <w:lvl w:ilvl="3" w:tplc="39E6B616" w:tentative="1">
      <w:start w:val="1"/>
      <w:numFmt w:val="bullet"/>
      <w:lvlText w:val=""/>
      <w:lvlJc w:val="left"/>
      <w:pPr>
        <w:tabs>
          <w:tab w:val="num" w:pos="3240"/>
        </w:tabs>
        <w:ind w:left="3240" w:hanging="360"/>
      </w:pPr>
      <w:rPr>
        <w:rFonts w:ascii="Symbol" w:hAnsi="Symbol" w:hint="default"/>
      </w:rPr>
    </w:lvl>
    <w:lvl w:ilvl="4" w:tplc="1DAE0C84" w:tentative="1">
      <w:start w:val="1"/>
      <w:numFmt w:val="bullet"/>
      <w:lvlText w:val="o"/>
      <w:lvlJc w:val="left"/>
      <w:pPr>
        <w:tabs>
          <w:tab w:val="num" w:pos="3960"/>
        </w:tabs>
        <w:ind w:left="3960" w:hanging="360"/>
      </w:pPr>
      <w:rPr>
        <w:rFonts w:ascii="Courier New" w:hAnsi="Courier New" w:hint="default"/>
      </w:rPr>
    </w:lvl>
    <w:lvl w:ilvl="5" w:tplc="A14EADD6" w:tentative="1">
      <w:start w:val="1"/>
      <w:numFmt w:val="bullet"/>
      <w:lvlText w:val=""/>
      <w:lvlJc w:val="left"/>
      <w:pPr>
        <w:tabs>
          <w:tab w:val="num" w:pos="4680"/>
        </w:tabs>
        <w:ind w:left="4680" w:hanging="360"/>
      </w:pPr>
      <w:rPr>
        <w:rFonts w:ascii="Wingdings" w:hAnsi="Wingdings" w:hint="default"/>
      </w:rPr>
    </w:lvl>
    <w:lvl w:ilvl="6" w:tplc="9C7E3B00" w:tentative="1">
      <w:start w:val="1"/>
      <w:numFmt w:val="bullet"/>
      <w:lvlText w:val=""/>
      <w:lvlJc w:val="left"/>
      <w:pPr>
        <w:tabs>
          <w:tab w:val="num" w:pos="5400"/>
        </w:tabs>
        <w:ind w:left="5400" w:hanging="360"/>
      </w:pPr>
      <w:rPr>
        <w:rFonts w:ascii="Symbol" w:hAnsi="Symbol" w:hint="default"/>
      </w:rPr>
    </w:lvl>
    <w:lvl w:ilvl="7" w:tplc="F9E0CAB8" w:tentative="1">
      <w:start w:val="1"/>
      <w:numFmt w:val="bullet"/>
      <w:lvlText w:val="o"/>
      <w:lvlJc w:val="left"/>
      <w:pPr>
        <w:tabs>
          <w:tab w:val="num" w:pos="6120"/>
        </w:tabs>
        <w:ind w:left="6120" w:hanging="360"/>
      </w:pPr>
      <w:rPr>
        <w:rFonts w:ascii="Courier New" w:hAnsi="Courier New" w:hint="default"/>
      </w:rPr>
    </w:lvl>
    <w:lvl w:ilvl="8" w:tplc="6F0EDC68"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1" w15:restartNumberingAfterBreak="0">
    <w:nsid w:val="62E52F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32A11A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AC72CF6"/>
    <w:multiLevelType w:val="hybridMultilevel"/>
    <w:tmpl w:val="173E25F8"/>
    <w:lvl w:ilvl="0" w:tplc="AF08562A">
      <w:start w:val="1"/>
      <w:numFmt w:val="bullet"/>
      <w:lvlText w:val=""/>
      <w:lvlJc w:val="left"/>
      <w:pPr>
        <w:tabs>
          <w:tab w:val="num" w:pos="1440"/>
        </w:tabs>
        <w:ind w:left="1440" w:hanging="360"/>
      </w:pPr>
      <w:rPr>
        <w:rFonts w:ascii="Wingdings" w:hAnsi="Wingdings" w:hint="default"/>
      </w:rPr>
    </w:lvl>
    <w:lvl w:ilvl="1" w:tplc="F4ECB2D0" w:tentative="1">
      <w:start w:val="1"/>
      <w:numFmt w:val="bullet"/>
      <w:lvlText w:val="o"/>
      <w:lvlJc w:val="left"/>
      <w:pPr>
        <w:tabs>
          <w:tab w:val="num" w:pos="2160"/>
        </w:tabs>
        <w:ind w:left="2160" w:hanging="360"/>
      </w:pPr>
      <w:rPr>
        <w:rFonts w:ascii="Courier New" w:hAnsi="Courier New" w:hint="default"/>
      </w:rPr>
    </w:lvl>
    <w:lvl w:ilvl="2" w:tplc="8BF8159C" w:tentative="1">
      <w:start w:val="1"/>
      <w:numFmt w:val="bullet"/>
      <w:lvlText w:val=""/>
      <w:lvlJc w:val="left"/>
      <w:pPr>
        <w:tabs>
          <w:tab w:val="num" w:pos="2880"/>
        </w:tabs>
        <w:ind w:left="2880" w:hanging="360"/>
      </w:pPr>
      <w:rPr>
        <w:rFonts w:ascii="Wingdings" w:hAnsi="Wingdings" w:hint="default"/>
      </w:rPr>
    </w:lvl>
    <w:lvl w:ilvl="3" w:tplc="53FA242A" w:tentative="1">
      <w:start w:val="1"/>
      <w:numFmt w:val="bullet"/>
      <w:lvlText w:val=""/>
      <w:lvlJc w:val="left"/>
      <w:pPr>
        <w:tabs>
          <w:tab w:val="num" w:pos="3600"/>
        </w:tabs>
        <w:ind w:left="3600" w:hanging="360"/>
      </w:pPr>
      <w:rPr>
        <w:rFonts w:ascii="Symbol" w:hAnsi="Symbol" w:hint="default"/>
      </w:rPr>
    </w:lvl>
    <w:lvl w:ilvl="4" w:tplc="CC2E87E0" w:tentative="1">
      <w:start w:val="1"/>
      <w:numFmt w:val="bullet"/>
      <w:lvlText w:val="o"/>
      <w:lvlJc w:val="left"/>
      <w:pPr>
        <w:tabs>
          <w:tab w:val="num" w:pos="4320"/>
        </w:tabs>
        <w:ind w:left="4320" w:hanging="360"/>
      </w:pPr>
      <w:rPr>
        <w:rFonts w:ascii="Courier New" w:hAnsi="Courier New" w:hint="default"/>
      </w:rPr>
    </w:lvl>
    <w:lvl w:ilvl="5" w:tplc="1DAC8EB4" w:tentative="1">
      <w:start w:val="1"/>
      <w:numFmt w:val="bullet"/>
      <w:lvlText w:val=""/>
      <w:lvlJc w:val="left"/>
      <w:pPr>
        <w:tabs>
          <w:tab w:val="num" w:pos="5040"/>
        </w:tabs>
        <w:ind w:left="5040" w:hanging="360"/>
      </w:pPr>
      <w:rPr>
        <w:rFonts w:ascii="Wingdings" w:hAnsi="Wingdings" w:hint="default"/>
      </w:rPr>
    </w:lvl>
    <w:lvl w:ilvl="6" w:tplc="0E96F528" w:tentative="1">
      <w:start w:val="1"/>
      <w:numFmt w:val="bullet"/>
      <w:lvlText w:val=""/>
      <w:lvlJc w:val="left"/>
      <w:pPr>
        <w:tabs>
          <w:tab w:val="num" w:pos="5760"/>
        </w:tabs>
        <w:ind w:left="5760" w:hanging="360"/>
      </w:pPr>
      <w:rPr>
        <w:rFonts w:ascii="Symbol" w:hAnsi="Symbol" w:hint="default"/>
      </w:rPr>
    </w:lvl>
    <w:lvl w:ilvl="7" w:tplc="8E18C9C0" w:tentative="1">
      <w:start w:val="1"/>
      <w:numFmt w:val="bullet"/>
      <w:lvlText w:val="o"/>
      <w:lvlJc w:val="left"/>
      <w:pPr>
        <w:tabs>
          <w:tab w:val="num" w:pos="6480"/>
        </w:tabs>
        <w:ind w:left="6480" w:hanging="360"/>
      </w:pPr>
      <w:rPr>
        <w:rFonts w:ascii="Courier New" w:hAnsi="Courier New" w:hint="default"/>
      </w:rPr>
    </w:lvl>
    <w:lvl w:ilvl="8" w:tplc="7F403450"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FB12CEE"/>
    <w:multiLevelType w:val="multilevel"/>
    <w:tmpl w:val="E5E87B66"/>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71"/>
        </w:tabs>
        <w:ind w:left="1571" w:hanging="851"/>
      </w:pPr>
      <w:rPr>
        <w:rFonts w:hint="default"/>
      </w:rPr>
    </w:lvl>
    <w:lvl w:ilvl="2">
      <w:start w:val="1"/>
      <w:numFmt w:val="decimal"/>
      <w:lvlText w:val="%1.%2.%3"/>
      <w:lvlJc w:val="left"/>
      <w:pPr>
        <w:tabs>
          <w:tab w:val="num" w:pos="720"/>
        </w:tabs>
        <w:ind w:left="720" w:firstLine="0"/>
      </w:pPr>
      <w:rPr>
        <w:rFonts w:hint="default"/>
      </w:rPr>
    </w:lvl>
    <w:lvl w:ilvl="3">
      <w:start w:val="1"/>
      <w:numFmt w:val="decimal"/>
      <w:lvlText w:val="%1.%2.%3.%4"/>
      <w:lvlJc w:val="left"/>
      <w:pPr>
        <w:tabs>
          <w:tab w:val="num" w:pos="720"/>
        </w:tabs>
        <w:ind w:left="720" w:firstLine="0"/>
      </w:pPr>
      <w:rPr>
        <w:rFonts w:hint="default"/>
      </w:rPr>
    </w:lvl>
    <w:lvl w:ilvl="4">
      <w:start w:val="1"/>
      <w:numFmt w:val="decimal"/>
      <w:lvlText w:val="%1.%2.%3.%4.%5"/>
      <w:lvlJc w:val="left"/>
      <w:pPr>
        <w:tabs>
          <w:tab w:val="num" w:pos="720"/>
        </w:tabs>
        <w:ind w:left="720" w:firstLine="0"/>
      </w:pPr>
      <w:rPr>
        <w:rFonts w:hint="default"/>
      </w:rPr>
    </w:lvl>
    <w:lvl w:ilvl="5">
      <w:start w:val="1"/>
      <w:numFmt w:val="decimal"/>
      <w:lvlText w:val="%1.%2.%3.%4.%5.%6"/>
      <w:lvlJc w:val="left"/>
      <w:pPr>
        <w:tabs>
          <w:tab w:val="num" w:pos="720"/>
        </w:tabs>
        <w:ind w:left="720" w:firstLine="0"/>
      </w:pPr>
      <w:rPr>
        <w:rFonts w:hint="default"/>
      </w:rPr>
    </w:lvl>
    <w:lvl w:ilvl="6">
      <w:start w:val="1"/>
      <w:numFmt w:val="decimal"/>
      <w:lvlText w:val="%1.%2.%3.%4.%5.%6.%7"/>
      <w:lvlJc w:val="left"/>
      <w:pPr>
        <w:tabs>
          <w:tab w:val="num" w:pos="720"/>
        </w:tabs>
        <w:ind w:left="720" w:firstLine="0"/>
      </w:pPr>
      <w:rPr>
        <w:rFonts w:hint="default"/>
      </w:rPr>
    </w:lvl>
    <w:lvl w:ilvl="7">
      <w:start w:val="1"/>
      <w:numFmt w:val="decimal"/>
      <w:lvlText w:val="%1.%2.%3.%4.%5.%6.%7.%8"/>
      <w:lvlJc w:val="left"/>
      <w:pPr>
        <w:tabs>
          <w:tab w:val="num" w:pos="720"/>
        </w:tabs>
        <w:ind w:left="720" w:firstLine="0"/>
      </w:pPr>
      <w:rPr>
        <w:rFonts w:hint="default"/>
      </w:rPr>
    </w:lvl>
    <w:lvl w:ilvl="8">
      <w:start w:val="1"/>
      <w:numFmt w:val="decimal"/>
      <w:lvlText w:val="%1.%2.%3.%4.%5.%6.%7.%8.%9"/>
      <w:lvlJc w:val="left"/>
      <w:pPr>
        <w:tabs>
          <w:tab w:val="num" w:pos="720"/>
        </w:tabs>
        <w:ind w:left="720" w:firstLine="0"/>
      </w:pPr>
      <w:rPr>
        <w:rFonts w:hint="default"/>
      </w:rPr>
    </w:lvl>
  </w:abstractNum>
  <w:abstractNum w:abstractNumId="15" w15:restartNumberingAfterBreak="0">
    <w:nsid w:val="71482E0F"/>
    <w:multiLevelType w:val="hybridMultilevel"/>
    <w:tmpl w:val="658E8E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584601634">
    <w:abstractNumId w:val="10"/>
  </w:num>
  <w:num w:numId="2" w16cid:durableId="1229027884">
    <w:abstractNumId w:val="11"/>
  </w:num>
  <w:num w:numId="3" w16cid:durableId="218178544">
    <w:abstractNumId w:val="12"/>
  </w:num>
  <w:num w:numId="4" w16cid:durableId="290594414">
    <w:abstractNumId w:val="1"/>
  </w:num>
  <w:num w:numId="5" w16cid:durableId="40252591">
    <w:abstractNumId w:val="8"/>
  </w:num>
  <w:num w:numId="6" w16cid:durableId="1721319376">
    <w:abstractNumId w:val="6"/>
  </w:num>
  <w:num w:numId="7" w16cid:durableId="338507531">
    <w:abstractNumId w:val="4"/>
  </w:num>
  <w:num w:numId="8" w16cid:durableId="1715930583">
    <w:abstractNumId w:val="9"/>
  </w:num>
  <w:num w:numId="9" w16cid:durableId="91095862">
    <w:abstractNumId w:val="7"/>
  </w:num>
  <w:num w:numId="10" w16cid:durableId="1337612229">
    <w:abstractNumId w:val="14"/>
  </w:num>
  <w:num w:numId="11" w16cid:durableId="1177118102">
    <w:abstractNumId w:val="13"/>
  </w:num>
  <w:num w:numId="12" w16cid:durableId="906186956">
    <w:abstractNumId w:val="5"/>
  </w:num>
  <w:num w:numId="13" w16cid:durableId="46758295">
    <w:abstractNumId w:val="3"/>
  </w:num>
  <w:num w:numId="14" w16cid:durableId="1204826477">
    <w:abstractNumId w:val="10"/>
  </w:num>
  <w:num w:numId="15" w16cid:durableId="2090156173">
    <w:abstractNumId w:val="15"/>
  </w:num>
  <w:num w:numId="16" w16cid:durableId="286161695">
    <w:abstractNumId w:val="10"/>
  </w:num>
  <w:num w:numId="17" w16cid:durableId="534119500">
    <w:abstractNumId w:val="2"/>
  </w:num>
  <w:num w:numId="18" w16cid:durableId="2047366688">
    <w:abstractNumId w:val="10"/>
  </w:num>
  <w:num w:numId="19" w16cid:durableId="267399222">
    <w:abstractNumId w:val="10"/>
  </w:num>
  <w:num w:numId="20" w16cid:durableId="1484615068">
    <w:abstractNumId w:val="0"/>
  </w:num>
  <w:num w:numId="21" w16cid:durableId="187665155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E3F"/>
    <w:rsid w:val="000018AC"/>
    <w:rsid w:val="00001A90"/>
    <w:rsid w:val="00012A7C"/>
    <w:rsid w:val="0001573E"/>
    <w:rsid w:val="00053A55"/>
    <w:rsid w:val="000630A6"/>
    <w:rsid w:val="00066491"/>
    <w:rsid w:val="00075190"/>
    <w:rsid w:val="00096822"/>
    <w:rsid w:val="000971B0"/>
    <w:rsid w:val="000A18B8"/>
    <w:rsid w:val="000A1D1B"/>
    <w:rsid w:val="000A1ED2"/>
    <w:rsid w:val="000E2BB8"/>
    <w:rsid w:val="00105D3C"/>
    <w:rsid w:val="00130112"/>
    <w:rsid w:val="001431D9"/>
    <w:rsid w:val="00176238"/>
    <w:rsid w:val="00176381"/>
    <w:rsid w:val="001B3034"/>
    <w:rsid w:val="001D484F"/>
    <w:rsid w:val="001F10C7"/>
    <w:rsid w:val="001F1D12"/>
    <w:rsid w:val="00210F72"/>
    <w:rsid w:val="002164B6"/>
    <w:rsid w:val="002863CD"/>
    <w:rsid w:val="00296A6F"/>
    <w:rsid w:val="0029713A"/>
    <w:rsid w:val="00297216"/>
    <w:rsid w:val="0029767E"/>
    <w:rsid w:val="00297BAF"/>
    <w:rsid w:val="002A04AF"/>
    <w:rsid w:val="002A0785"/>
    <w:rsid w:val="002A0AC2"/>
    <w:rsid w:val="002B0478"/>
    <w:rsid w:val="002B1BFF"/>
    <w:rsid w:val="002B7698"/>
    <w:rsid w:val="002E2732"/>
    <w:rsid w:val="002E5007"/>
    <w:rsid w:val="00307180"/>
    <w:rsid w:val="00333514"/>
    <w:rsid w:val="003517AC"/>
    <w:rsid w:val="00395024"/>
    <w:rsid w:val="00395BE0"/>
    <w:rsid w:val="003C6D9C"/>
    <w:rsid w:val="003D5866"/>
    <w:rsid w:val="003D72F8"/>
    <w:rsid w:val="003F30AC"/>
    <w:rsid w:val="003F4CFD"/>
    <w:rsid w:val="003F6D04"/>
    <w:rsid w:val="00414FEB"/>
    <w:rsid w:val="00415386"/>
    <w:rsid w:val="004214D4"/>
    <w:rsid w:val="0044080D"/>
    <w:rsid w:val="00460BD0"/>
    <w:rsid w:val="004652A7"/>
    <w:rsid w:val="0047060F"/>
    <w:rsid w:val="00470E3F"/>
    <w:rsid w:val="0048021C"/>
    <w:rsid w:val="00482018"/>
    <w:rsid w:val="004A2A05"/>
    <w:rsid w:val="004A4A97"/>
    <w:rsid w:val="004B6330"/>
    <w:rsid w:val="004D22FC"/>
    <w:rsid w:val="004E41DD"/>
    <w:rsid w:val="005228FF"/>
    <w:rsid w:val="005317B4"/>
    <w:rsid w:val="005321BC"/>
    <w:rsid w:val="00536D26"/>
    <w:rsid w:val="00542F54"/>
    <w:rsid w:val="00543982"/>
    <w:rsid w:val="0055273A"/>
    <w:rsid w:val="00556A97"/>
    <w:rsid w:val="00560028"/>
    <w:rsid w:val="00560CBD"/>
    <w:rsid w:val="005647A4"/>
    <w:rsid w:val="00570349"/>
    <w:rsid w:val="00573F90"/>
    <w:rsid w:val="0057484E"/>
    <w:rsid w:val="005833EE"/>
    <w:rsid w:val="005B554E"/>
    <w:rsid w:val="005D0442"/>
    <w:rsid w:val="005D33DE"/>
    <w:rsid w:val="005E05D0"/>
    <w:rsid w:val="005E6326"/>
    <w:rsid w:val="0060202A"/>
    <w:rsid w:val="006029F5"/>
    <w:rsid w:val="00614951"/>
    <w:rsid w:val="0062394B"/>
    <w:rsid w:val="00644870"/>
    <w:rsid w:val="0065464E"/>
    <w:rsid w:val="00655559"/>
    <w:rsid w:val="00677E8D"/>
    <w:rsid w:val="006A23A8"/>
    <w:rsid w:val="006B2BAF"/>
    <w:rsid w:val="006B6C39"/>
    <w:rsid w:val="006F484D"/>
    <w:rsid w:val="006F6BD3"/>
    <w:rsid w:val="00700053"/>
    <w:rsid w:val="00722552"/>
    <w:rsid w:val="00732FD1"/>
    <w:rsid w:val="007338F1"/>
    <w:rsid w:val="007522BB"/>
    <w:rsid w:val="0076448F"/>
    <w:rsid w:val="0077696B"/>
    <w:rsid w:val="0078291E"/>
    <w:rsid w:val="00785F3F"/>
    <w:rsid w:val="007A2611"/>
    <w:rsid w:val="007C0A23"/>
    <w:rsid w:val="007C1BBD"/>
    <w:rsid w:val="007C1C8C"/>
    <w:rsid w:val="007C6C45"/>
    <w:rsid w:val="007D3AC9"/>
    <w:rsid w:val="007D3ADE"/>
    <w:rsid w:val="007D4033"/>
    <w:rsid w:val="007D64ED"/>
    <w:rsid w:val="007E281E"/>
    <w:rsid w:val="007E5100"/>
    <w:rsid w:val="007F7645"/>
    <w:rsid w:val="00801CC4"/>
    <w:rsid w:val="00802569"/>
    <w:rsid w:val="00807503"/>
    <w:rsid w:val="008150B7"/>
    <w:rsid w:val="00827974"/>
    <w:rsid w:val="00841DE8"/>
    <w:rsid w:val="008461EC"/>
    <w:rsid w:val="00883299"/>
    <w:rsid w:val="00893110"/>
    <w:rsid w:val="008955CB"/>
    <w:rsid w:val="008A4950"/>
    <w:rsid w:val="008C1B23"/>
    <w:rsid w:val="008C651E"/>
    <w:rsid w:val="0092262D"/>
    <w:rsid w:val="00925879"/>
    <w:rsid w:val="00933D3B"/>
    <w:rsid w:val="009458F2"/>
    <w:rsid w:val="0095156D"/>
    <w:rsid w:val="00980185"/>
    <w:rsid w:val="0098162B"/>
    <w:rsid w:val="009928B9"/>
    <w:rsid w:val="009A0EFA"/>
    <w:rsid w:val="009D2D9B"/>
    <w:rsid w:val="009D2F08"/>
    <w:rsid w:val="009E30E6"/>
    <w:rsid w:val="009E71D6"/>
    <w:rsid w:val="009F4DA8"/>
    <w:rsid w:val="00A24549"/>
    <w:rsid w:val="00A251E5"/>
    <w:rsid w:val="00A36D6B"/>
    <w:rsid w:val="00A475B6"/>
    <w:rsid w:val="00A629BE"/>
    <w:rsid w:val="00A71A5C"/>
    <w:rsid w:val="00A72F1F"/>
    <w:rsid w:val="00A76BAE"/>
    <w:rsid w:val="00A82B94"/>
    <w:rsid w:val="00A904E9"/>
    <w:rsid w:val="00A91083"/>
    <w:rsid w:val="00AD2802"/>
    <w:rsid w:val="00AD6087"/>
    <w:rsid w:val="00AE5407"/>
    <w:rsid w:val="00AF321C"/>
    <w:rsid w:val="00B06D82"/>
    <w:rsid w:val="00B23BF3"/>
    <w:rsid w:val="00B337E0"/>
    <w:rsid w:val="00B36804"/>
    <w:rsid w:val="00B4072A"/>
    <w:rsid w:val="00B4431E"/>
    <w:rsid w:val="00B5376D"/>
    <w:rsid w:val="00B77DC4"/>
    <w:rsid w:val="00B83C0A"/>
    <w:rsid w:val="00B958C7"/>
    <w:rsid w:val="00B97719"/>
    <w:rsid w:val="00BA2CEC"/>
    <w:rsid w:val="00BA2FB7"/>
    <w:rsid w:val="00BC6C10"/>
    <w:rsid w:val="00BD0062"/>
    <w:rsid w:val="00BE4E52"/>
    <w:rsid w:val="00BE51C1"/>
    <w:rsid w:val="00BE6A36"/>
    <w:rsid w:val="00BF6574"/>
    <w:rsid w:val="00C357CF"/>
    <w:rsid w:val="00C43B23"/>
    <w:rsid w:val="00C57241"/>
    <w:rsid w:val="00C738A1"/>
    <w:rsid w:val="00C75924"/>
    <w:rsid w:val="00C84F7C"/>
    <w:rsid w:val="00C86C21"/>
    <w:rsid w:val="00C900D0"/>
    <w:rsid w:val="00CA06C3"/>
    <w:rsid w:val="00CA469C"/>
    <w:rsid w:val="00CC37C9"/>
    <w:rsid w:val="00CC4821"/>
    <w:rsid w:val="00CD0C2B"/>
    <w:rsid w:val="00CD2CFF"/>
    <w:rsid w:val="00CF63F9"/>
    <w:rsid w:val="00D07318"/>
    <w:rsid w:val="00D07ADA"/>
    <w:rsid w:val="00D161F3"/>
    <w:rsid w:val="00D323A5"/>
    <w:rsid w:val="00D33945"/>
    <w:rsid w:val="00D526F7"/>
    <w:rsid w:val="00D52AF0"/>
    <w:rsid w:val="00DA724C"/>
    <w:rsid w:val="00DB6776"/>
    <w:rsid w:val="00DC02B1"/>
    <w:rsid w:val="00DD07E8"/>
    <w:rsid w:val="00DE39F4"/>
    <w:rsid w:val="00DF13A7"/>
    <w:rsid w:val="00DF181A"/>
    <w:rsid w:val="00DF1A3B"/>
    <w:rsid w:val="00E0692C"/>
    <w:rsid w:val="00E24EC7"/>
    <w:rsid w:val="00E316E7"/>
    <w:rsid w:val="00E762F5"/>
    <w:rsid w:val="00E8178D"/>
    <w:rsid w:val="00E8458B"/>
    <w:rsid w:val="00EA01DC"/>
    <w:rsid w:val="00EA5965"/>
    <w:rsid w:val="00EB04BF"/>
    <w:rsid w:val="00EB1A47"/>
    <w:rsid w:val="00EB45E0"/>
    <w:rsid w:val="00EE1FC4"/>
    <w:rsid w:val="00EF0A50"/>
    <w:rsid w:val="00F07BE2"/>
    <w:rsid w:val="00F12EE2"/>
    <w:rsid w:val="00F21B3F"/>
    <w:rsid w:val="00F26683"/>
    <w:rsid w:val="00F54421"/>
    <w:rsid w:val="00F625F3"/>
    <w:rsid w:val="00F62771"/>
    <w:rsid w:val="00F64C73"/>
    <w:rsid w:val="00F748C9"/>
    <w:rsid w:val="00F92188"/>
    <w:rsid w:val="00F92F05"/>
    <w:rsid w:val="00F96889"/>
    <w:rsid w:val="00FC7341"/>
    <w:rsid w:val="00FE3960"/>
    <w:rsid w:val="00FE61EF"/>
    <w:rsid w:val="00FF4B62"/>
    <w:rsid w:val="00FF6B16"/>
    <w:rsid w:val="4D7A20CE"/>
    <w:rsid w:val="6B43E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1029B3D0"/>
  <w15:chartTrackingRefBased/>
  <w15:docId w15:val="{933D3981-BB78-479A-8425-EB7A72CD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link w:val="Heading4Char"/>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3">
    <w:name w:val="Body Text 3"/>
    <w:basedOn w:val="Normal"/>
    <w:pPr>
      <w:spacing w:after="0"/>
    </w:pPr>
    <w:rPr>
      <w:rFonts w:ascii="Times New Roman" w:hAnsi="Times New Roman"/>
      <w:sz w:val="16"/>
    </w:rPr>
  </w:style>
  <w:style w:type="character" w:customStyle="1" w:styleId="PersonalReplyStyle">
    <w:name w:val="Personal Reply Style"/>
    <w:rPr>
      <w:rFonts w:ascii="Tahoma" w:hAnsi="Tahoma" w:cs="Arial"/>
      <w:color w:val="000000"/>
      <w:sz w:val="20"/>
    </w:rPr>
  </w:style>
  <w:style w:type="character" w:customStyle="1" w:styleId="PersonalComposeStyle">
    <w:name w:val="Personal Compose Style"/>
    <w:rPr>
      <w:rFonts w:ascii="Tahoma" w:hAnsi="Tahoma" w:cs="Arial"/>
      <w:b w:val="0"/>
      <w:i w:val="0"/>
      <w:color w:val="000000"/>
      <w:sz w:val="20"/>
    </w:rPr>
  </w:style>
  <w:style w:type="paragraph" w:styleId="BodyText2">
    <w:name w:val="Body Text 2"/>
    <w:basedOn w:val="Normal"/>
    <w:rPr>
      <w:b/>
      <w:bCs/>
      <w:i/>
      <w:iCs/>
      <w:sz w:val="40"/>
    </w:rPr>
  </w:style>
  <w:style w:type="paragraph" w:customStyle="1" w:styleId="NGTSAppendix">
    <w:name w:val="NGTS Appendix"/>
    <w:basedOn w:val="Normal"/>
    <w:pPr>
      <w:keepNext/>
      <w:keepLines/>
      <w:widowControl w:val="0"/>
      <w:spacing w:after="0"/>
      <w:jc w:val="both"/>
    </w:pPr>
    <w:rPr>
      <w:snapToGrid w:val="0"/>
      <w:sz w:val="22"/>
    </w:rPr>
  </w:style>
  <w:style w:type="paragraph" w:customStyle="1" w:styleId="Left15">
    <w:name w:val="Left 1.5"/>
    <w:basedOn w:val="Normal"/>
    <w:pPr>
      <w:spacing w:before="120" w:after="240"/>
      <w:ind w:left="851"/>
    </w:pPr>
  </w:style>
  <w:style w:type="paragraph" w:styleId="BalloonText">
    <w:name w:val="Balloon Text"/>
    <w:basedOn w:val="Normal"/>
    <w:semiHidden/>
    <w:rsid w:val="009D2F08"/>
    <w:rPr>
      <w:rFonts w:ascii="Tahoma" w:hAnsi="Tahoma" w:cs="Tahoma"/>
      <w:sz w:val="16"/>
      <w:szCs w:val="16"/>
    </w:rPr>
  </w:style>
  <w:style w:type="table" w:styleId="TableGrid">
    <w:name w:val="Table Grid"/>
    <w:basedOn w:val="TableNormal"/>
    <w:rsid w:val="00DB677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E30E6"/>
  </w:style>
  <w:style w:type="character" w:customStyle="1" w:styleId="FootnoteTextChar">
    <w:name w:val="Footnote Text Char"/>
    <w:link w:val="FootnoteText"/>
    <w:rsid w:val="009E30E6"/>
    <w:rPr>
      <w:rFonts w:ascii="Arial" w:hAnsi="Arial"/>
      <w:lang w:eastAsia="en-US"/>
    </w:rPr>
  </w:style>
  <w:style w:type="character" w:styleId="FootnoteReference">
    <w:name w:val="footnote reference"/>
    <w:rsid w:val="009E30E6"/>
    <w:rPr>
      <w:vertAlign w:val="superscript"/>
    </w:rPr>
  </w:style>
  <w:style w:type="character" w:styleId="Hyperlink">
    <w:name w:val="Hyperlink"/>
    <w:rsid w:val="009E30E6"/>
    <w:rPr>
      <w:color w:val="0000FF"/>
      <w:u w:val="single"/>
    </w:rPr>
  </w:style>
  <w:style w:type="character" w:styleId="CommentReference">
    <w:name w:val="annotation reference"/>
    <w:rsid w:val="00570349"/>
    <w:rPr>
      <w:sz w:val="16"/>
      <w:szCs w:val="16"/>
    </w:rPr>
  </w:style>
  <w:style w:type="paragraph" w:styleId="CommentText">
    <w:name w:val="annotation text"/>
    <w:basedOn w:val="Normal"/>
    <w:link w:val="CommentTextChar"/>
    <w:rsid w:val="00570349"/>
  </w:style>
  <w:style w:type="character" w:customStyle="1" w:styleId="CommentTextChar">
    <w:name w:val="Comment Text Char"/>
    <w:link w:val="CommentText"/>
    <w:rsid w:val="00570349"/>
    <w:rPr>
      <w:rFonts w:ascii="Arial" w:hAnsi="Arial"/>
      <w:lang w:eastAsia="en-US"/>
    </w:rPr>
  </w:style>
  <w:style w:type="paragraph" w:styleId="CommentSubject">
    <w:name w:val="annotation subject"/>
    <w:basedOn w:val="CommentText"/>
    <w:next w:val="CommentText"/>
    <w:link w:val="CommentSubjectChar"/>
    <w:rsid w:val="00570349"/>
    <w:rPr>
      <w:b/>
      <w:bCs/>
    </w:rPr>
  </w:style>
  <w:style w:type="character" w:customStyle="1" w:styleId="CommentSubjectChar">
    <w:name w:val="Comment Subject Char"/>
    <w:link w:val="CommentSubject"/>
    <w:rsid w:val="00570349"/>
    <w:rPr>
      <w:rFonts w:ascii="Arial" w:hAnsi="Arial"/>
      <w:b/>
      <w:bCs/>
      <w:lang w:eastAsia="en-US"/>
    </w:rPr>
  </w:style>
  <w:style w:type="table" w:customStyle="1" w:styleId="TableGrid1">
    <w:name w:val="Table Grid1"/>
    <w:basedOn w:val="TableNormal"/>
    <w:next w:val="TableGrid"/>
    <w:uiPriority w:val="59"/>
    <w:rsid w:val="002164B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GC6ParagraphText">
    <w:name w:val="NGC6 Paragraph Text"/>
    <w:basedOn w:val="Normal"/>
    <w:link w:val="NGC6ParagraphTextChar"/>
    <w:rsid w:val="00925879"/>
    <w:pPr>
      <w:tabs>
        <w:tab w:val="left" w:pos="851"/>
        <w:tab w:val="left" w:pos="1418"/>
      </w:tabs>
      <w:spacing w:before="120"/>
      <w:ind w:left="851"/>
    </w:pPr>
  </w:style>
  <w:style w:type="character" w:customStyle="1" w:styleId="NGC6ParagraphTextChar">
    <w:name w:val="NGC6 Paragraph Text Char"/>
    <w:link w:val="NGC6ParagraphText"/>
    <w:rsid w:val="00925879"/>
    <w:rPr>
      <w:rFonts w:ascii="Arial" w:hAnsi="Arial"/>
      <w:lang w:eastAsia="en-US"/>
    </w:rPr>
  </w:style>
  <w:style w:type="paragraph" w:styleId="Revision">
    <w:name w:val="Revision"/>
    <w:hidden/>
    <w:uiPriority w:val="99"/>
    <w:semiHidden/>
    <w:rsid w:val="00482018"/>
    <w:rPr>
      <w:rFonts w:ascii="Arial" w:hAnsi="Arial"/>
      <w:lang w:eastAsia="en-US"/>
    </w:rPr>
  </w:style>
  <w:style w:type="character" w:customStyle="1" w:styleId="Heading4Char">
    <w:name w:val="Heading 4 Char"/>
    <w:basedOn w:val="DefaultParagraphFont"/>
    <w:link w:val="Heading4"/>
    <w:rsid w:val="00933D3B"/>
    <w:rPr>
      <w:rFonts w:ascii="Arial" w:hAnsi="Arial"/>
      <w:lang w:eastAsia="en-US"/>
    </w:rPr>
  </w:style>
  <w:style w:type="character" w:customStyle="1" w:styleId="HeaderChar">
    <w:name w:val="Header Char"/>
    <w:basedOn w:val="DefaultParagraphFont"/>
    <w:link w:val="Header"/>
    <w:rsid w:val="003D72F8"/>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523304">
      <w:bodyDiv w:val="1"/>
      <w:marLeft w:val="0"/>
      <w:marRight w:val="0"/>
      <w:marTop w:val="0"/>
      <w:marBottom w:val="0"/>
      <w:divBdr>
        <w:top w:val="none" w:sz="0" w:space="0" w:color="auto"/>
        <w:left w:val="none" w:sz="0" w:space="0" w:color="auto"/>
        <w:bottom w:val="none" w:sz="0" w:space="0" w:color="auto"/>
        <w:right w:val="none" w:sz="0" w:space="0" w:color="auto"/>
      </w:divBdr>
    </w:div>
    <w:div w:id="460266975">
      <w:bodyDiv w:val="1"/>
      <w:marLeft w:val="0"/>
      <w:marRight w:val="0"/>
      <w:marTop w:val="0"/>
      <w:marBottom w:val="0"/>
      <w:divBdr>
        <w:top w:val="none" w:sz="0" w:space="0" w:color="auto"/>
        <w:left w:val="none" w:sz="0" w:space="0" w:color="auto"/>
        <w:bottom w:val="none" w:sz="0" w:space="0" w:color="auto"/>
        <w:right w:val="none" w:sz="0" w:space="0" w:color="auto"/>
      </w:divBdr>
    </w:div>
    <w:div w:id="658773351">
      <w:bodyDiv w:val="1"/>
      <w:marLeft w:val="0"/>
      <w:marRight w:val="0"/>
      <w:marTop w:val="0"/>
      <w:marBottom w:val="0"/>
      <w:divBdr>
        <w:top w:val="none" w:sz="0" w:space="0" w:color="auto"/>
        <w:left w:val="none" w:sz="0" w:space="0" w:color="auto"/>
        <w:bottom w:val="none" w:sz="0" w:space="0" w:color="auto"/>
        <w:right w:val="none" w:sz="0" w:space="0" w:color="auto"/>
      </w:divBdr>
    </w:div>
    <w:div w:id="1118724020">
      <w:bodyDiv w:val="1"/>
      <w:marLeft w:val="0"/>
      <w:marRight w:val="0"/>
      <w:marTop w:val="0"/>
      <w:marBottom w:val="0"/>
      <w:divBdr>
        <w:top w:val="none" w:sz="0" w:space="0" w:color="auto"/>
        <w:left w:val="none" w:sz="0" w:space="0" w:color="auto"/>
        <w:bottom w:val="none" w:sz="0" w:space="0" w:color="auto"/>
        <w:right w:val="none" w:sz="0" w:space="0" w:color="auto"/>
      </w:divBdr>
    </w:div>
    <w:div w:id="1189955434">
      <w:bodyDiv w:val="1"/>
      <w:marLeft w:val="0"/>
      <w:marRight w:val="0"/>
      <w:marTop w:val="0"/>
      <w:marBottom w:val="0"/>
      <w:divBdr>
        <w:top w:val="none" w:sz="0" w:space="0" w:color="auto"/>
        <w:left w:val="none" w:sz="0" w:space="0" w:color="auto"/>
        <w:bottom w:val="none" w:sz="0" w:space="0" w:color="auto"/>
        <w:right w:val="none" w:sz="0" w:space="0" w:color="auto"/>
      </w:divBdr>
    </w:div>
    <w:div w:id="1362362469">
      <w:bodyDiv w:val="1"/>
      <w:marLeft w:val="0"/>
      <w:marRight w:val="0"/>
      <w:marTop w:val="0"/>
      <w:marBottom w:val="0"/>
      <w:divBdr>
        <w:top w:val="none" w:sz="0" w:space="0" w:color="auto"/>
        <w:left w:val="none" w:sz="0" w:space="0" w:color="auto"/>
        <w:bottom w:val="none" w:sz="0" w:space="0" w:color="auto"/>
        <w:right w:val="none" w:sz="0" w:space="0" w:color="auto"/>
      </w:divBdr>
    </w:div>
    <w:div w:id="172236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ntsoe.eu/major-projects/manual-of-procedure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366B15-2675-4454-B4EB-2B1C889DF9B2}">
  <ds:schemaRefs>
    <ds:schemaRef ds:uri="http://schemas.microsoft.com/sharepoint/v3/contenttype/forms"/>
  </ds:schemaRefs>
</ds:datastoreItem>
</file>

<file path=customXml/itemProps2.xml><?xml version="1.0" encoding="utf-8"?>
<ds:datastoreItem xmlns:ds="http://schemas.openxmlformats.org/officeDocument/2006/customXml" ds:itemID="{94E5B94F-E469-4E3D-A218-A941A6B32E6F}">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C149E3CB-9068-425C-9737-EBEC2FDB9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4978</Words>
  <Characters>28376</Characters>
  <Application>Microsoft Office Word</Application>
  <DocSecurity>4</DocSecurity>
  <Lines>236</Lines>
  <Paragraphs>66</Paragraphs>
  <ScaleCrop>false</ScaleCrop>
  <Company>NGC</Company>
  <LinksUpToDate>false</LinksUpToDate>
  <CharactersWithSpaces>33288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02-1 </dc:title>
  <dc:subject/>
  <dc:creator>Peaceful</dc:creator>
  <cp:keywords/>
  <cp:lastModifiedBy>Steve Baker [NESO]</cp:lastModifiedBy>
  <cp:revision>16</cp:revision>
  <cp:lastPrinted>2025-09-10T19:24:00Z</cp:lastPrinted>
  <dcterms:created xsi:type="dcterms:W3CDTF">2023-12-01T20:04:00Z</dcterms:created>
  <dcterms:modified xsi:type="dcterms:W3CDTF">2025-10-15T15:32:00Z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2348500</vt:r8>
  </property>
  <property fmtid="{D5CDD505-2E9C-101B-9397-08002B2CF9AE}" pid="8" name="docLang">
    <vt:lpwstr>en</vt:lpwstr>
  </property>
</Properties>
</file>